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3BB1A8B" w:rsidR="00642EFE" w:rsidRPr="00F566BF" w:rsidRDefault="00A6772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555AEA85" w14:textId="59025E43" w:rsidR="009473CA"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44359">
        <w:rPr>
          <w:rFonts w:ascii="GHEA Grapalat" w:hAnsi="GHEA Grapalat"/>
          <w:i w:val="0"/>
          <w:lang w:val="hy-AM"/>
        </w:rPr>
        <w:t>2</w:t>
      </w:r>
      <w:r w:rsidR="00B8251C">
        <w:rPr>
          <w:rFonts w:ascii="GHEA Grapalat" w:hAnsi="GHEA Grapalat"/>
          <w:i w:val="0"/>
          <w:lang w:val="hy-AM"/>
        </w:rPr>
        <w:t>4</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BB4E23">
        <w:rPr>
          <w:rFonts w:ascii="GHEA Grapalat" w:hAnsi="GHEA Grapalat"/>
          <w:i w:val="0"/>
          <w:lang w:val="af-ZA"/>
        </w:rPr>
        <w:t>օգոստոսի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BB4E23">
        <w:rPr>
          <w:rFonts w:ascii="GHEA Grapalat" w:hAnsi="GHEA Grapalat"/>
          <w:i w:val="0"/>
          <w:lang w:val="af-ZA"/>
        </w:rPr>
        <w:t>29</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4A691D">
        <w:rPr>
          <w:rFonts w:ascii="GHEA Grapalat" w:hAnsi="GHEA Grapalat"/>
          <w:i w:val="0"/>
          <w:lang w:val="af-ZA"/>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որոշմամբ</w:t>
      </w:r>
    </w:p>
    <w:p w14:paraId="74E57686" w14:textId="6F561B1C"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26478385" w14:textId="77777777" w:rsidR="009473CA" w:rsidRPr="00221BAB" w:rsidRDefault="009473CA" w:rsidP="009473C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07C07251"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310864">
        <w:rPr>
          <w:rFonts w:ascii="GHEA Grapalat" w:hAnsi="GHEA Grapalat"/>
          <w:i w:val="0"/>
          <w:lang w:val="hy-AM"/>
        </w:rPr>
        <w:t>ԵՔ-</w:t>
      </w:r>
      <w:r w:rsidR="00A67723">
        <w:rPr>
          <w:rFonts w:ascii="GHEA Grapalat" w:hAnsi="GHEA Grapalat"/>
          <w:i w:val="0"/>
          <w:lang w:val="af-ZA"/>
        </w:rPr>
        <w:t>ԳՀԾՁԲ</w:t>
      </w:r>
      <w:r w:rsidR="00310864">
        <w:rPr>
          <w:rFonts w:ascii="GHEA Grapalat" w:hAnsi="GHEA Grapalat"/>
          <w:i w:val="0"/>
          <w:lang w:val="hy-AM"/>
        </w:rPr>
        <w:t>-</w:t>
      </w:r>
      <w:r w:rsidR="00BB4E23">
        <w:rPr>
          <w:rFonts w:ascii="GHEA Grapalat" w:hAnsi="GHEA Grapalat"/>
          <w:i w:val="0"/>
          <w:lang w:val="hy-AM"/>
        </w:rPr>
        <w:t>24/112</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6C349AAD" w14:textId="77777777" w:rsidR="00310864" w:rsidRDefault="00310864" w:rsidP="0031086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5BE6FA8D" w14:textId="099F589D" w:rsidR="00311076" w:rsidRPr="00F566BF" w:rsidRDefault="00310864" w:rsidP="00EF3662">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142AC7" w:rsidRPr="00142AC7">
        <w:rPr>
          <w:rFonts w:ascii="GHEA Grapalat" w:hAnsi="GHEA Grapalat"/>
          <w:b/>
          <w:bCs/>
          <w:i w:val="0"/>
          <w:lang w:val="hy-AM"/>
        </w:rPr>
        <w:t xml:space="preserve">Երևան </w:t>
      </w:r>
      <w:r w:rsidR="00247190">
        <w:rPr>
          <w:rFonts w:ascii="GHEA Grapalat" w:hAnsi="GHEA Grapalat"/>
          <w:b/>
          <w:bCs/>
          <w:i w:val="0"/>
          <w:lang w:val="hy-AM"/>
        </w:rPr>
        <w:t xml:space="preserve">քաղաքի </w:t>
      </w:r>
      <w:r w:rsidR="002039AC">
        <w:rPr>
          <w:rFonts w:ascii="GHEA Grapalat" w:hAnsi="GHEA Grapalat"/>
          <w:b/>
          <w:bCs/>
          <w:i w:val="0"/>
          <w:lang w:val="hy-AM"/>
        </w:rPr>
        <w:t>Նուբարաշեն</w:t>
      </w:r>
      <w:r w:rsidR="00247190">
        <w:rPr>
          <w:rFonts w:ascii="GHEA Grapalat" w:hAnsi="GHEA Grapalat"/>
          <w:b/>
          <w:bCs/>
          <w:i w:val="0"/>
          <w:lang w:val="hy-AM"/>
        </w:rPr>
        <w:t xml:space="preserve"> վարչական շրջանի</w:t>
      </w:r>
      <w:r w:rsidR="00BC44EB" w:rsidRPr="00142AC7">
        <w:rPr>
          <w:rFonts w:ascii="GHEA Grapalat" w:eastAsia="MS Mincho" w:hAnsi="GHEA Grapalat" w:cs="Sylfaen"/>
          <w:b/>
          <w:bCs/>
          <w:i w:val="0"/>
          <w:szCs w:val="24"/>
          <w:lang w:val="hy-AM" w:eastAsia="ja-JP"/>
        </w:rPr>
        <w:t xml:space="preserve"> </w:t>
      </w:r>
      <w:r w:rsidRPr="00142AC7">
        <w:rPr>
          <w:rFonts w:ascii="GHEA Grapalat" w:eastAsia="MS Mincho" w:hAnsi="GHEA Grapalat" w:cs="Sylfaen"/>
          <w:b/>
          <w:bCs/>
          <w:i w:val="0"/>
          <w:szCs w:val="24"/>
          <w:lang w:val="hy-AM" w:eastAsia="ja-JP"/>
        </w:rPr>
        <w:t>հրատապ լուծում պահանջող</w:t>
      </w:r>
      <w:r w:rsidR="00142AC7" w:rsidRPr="00142AC7">
        <w:rPr>
          <w:rFonts w:ascii="GHEA Grapalat" w:eastAsia="MS Mincho" w:hAnsi="GHEA Grapalat" w:cs="Sylfaen"/>
          <w:b/>
          <w:bCs/>
          <w:i w:val="0"/>
          <w:szCs w:val="24"/>
          <w:lang w:val="hy-AM" w:eastAsia="ja-JP"/>
        </w:rPr>
        <w:t xml:space="preserve"> </w:t>
      </w:r>
      <w:r w:rsidR="00247190">
        <w:rPr>
          <w:rFonts w:ascii="GHEA Grapalat" w:eastAsia="MS Mincho" w:hAnsi="GHEA Grapalat" w:cs="Sylfaen"/>
          <w:b/>
          <w:bCs/>
          <w:i w:val="0"/>
          <w:szCs w:val="24"/>
          <w:lang w:val="hy-AM" w:eastAsia="ja-JP"/>
        </w:rPr>
        <w:t xml:space="preserve">ընթացիկ </w:t>
      </w:r>
      <w:r w:rsidRPr="00142AC7">
        <w:rPr>
          <w:rFonts w:ascii="GHEA Grapalat" w:eastAsia="MS Mincho" w:hAnsi="GHEA Grapalat" w:cs="Sylfaen"/>
          <w:b/>
          <w:bCs/>
          <w:i w:val="0"/>
          <w:szCs w:val="24"/>
          <w:lang w:val="hy-AM" w:eastAsia="ja-JP"/>
        </w:rPr>
        <w:t>ծառ</w:t>
      </w:r>
      <w:r w:rsidR="00587653" w:rsidRPr="00142AC7">
        <w:rPr>
          <w:rFonts w:ascii="GHEA Grapalat" w:eastAsia="MS Mincho" w:hAnsi="GHEA Grapalat" w:cs="Sylfaen"/>
          <w:b/>
          <w:bCs/>
          <w:i w:val="0"/>
          <w:szCs w:val="24"/>
          <w:lang w:val="hy-AM" w:eastAsia="ja-JP"/>
        </w:rPr>
        <w:t>ա</w:t>
      </w:r>
      <w:r w:rsidRPr="00142AC7">
        <w:rPr>
          <w:rFonts w:ascii="GHEA Grapalat" w:eastAsia="MS Mincho" w:hAnsi="GHEA Grapalat" w:cs="Sylfaen"/>
          <w:b/>
          <w:bCs/>
          <w:i w:val="0"/>
          <w:szCs w:val="24"/>
          <w:lang w:val="hy-AM" w:eastAsia="ja-JP"/>
        </w:rPr>
        <w:t>յությունների</w:t>
      </w:r>
      <w:r>
        <w:rPr>
          <w:rFonts w:ascii="GHEA Grapalat" w:hAnsi="GHEA Grapalat"/>
          <w:i w:val="0"/>
          <w:lang w:val="af-ZA"/>
        </w:rPr>
        <w:t xml:space="preserve">  կատարման պայմանագիր (այսուհետ` 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063EF276" w14:textId="191AB1BE" w:rsidR="00587653" w:rsidRDefault="00587653" w:rsidP="00587653">
      <w:pPr>
        <w:pStyle w:val="BodyTextIndent"/>
        <w:spacing w:line="240" w:lineRule="auto"/>
        <w:rPr>
          <w:rFonts w:ascii="GHEA Grapalat" w:eastAsia="MS Mincho" w:hAnsi="GHEA Grapalat" w:cs="Sylfaen"/>
          <w:b/>
          <w:b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w:t>
      </w:r>
      <w:r w:rsidR="0059461B">
        <w:rPr>
          <w:rFonts w:ascii="GHEA Grapalat" w:eastAsia="MS Mincho" w:hAnsi="GHEA Grapalat" w:cs="Sylfaen"/>
          <w:b/>
          <w:bCs/>
          <w:lang w:val="hy-AM" w:eastAsia="ja-JP"/>
        </w:rPr>
        <w:t>միավորի առավելագույն գինը՝ տոկոսային արտահայտությամբ ներկայացրած մասնակցին նախապատվություն տալու սկզբունքով</w:t>
      </w:r>
      <w:r w:rsidR="0059461B">
        <w:rPr>
          <w:rFonts w:ascii="GHEA Grapalat" w:eastAsia="MS Mincho" w:hAnsi="GHEA Grapalat" w:cs="Sylfaen"/>
          <w:b/>
          <w:bCs/>
          <w:szCs w:val="24"/>
          <w:lang w:val="hy-AM" w:eastAsia="ja-JP"/>
        </w:rPr>
        <w:t>։</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4DF46986" w14:textId="0AC3263F"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մինչև 202</w:t>
      </w:r>
      <w:r w:rsidR="00994587">
        <w:rPr>
          <w:rFonts w:ascii="GHEA Grapalat" w:hAnsi="GHEA Grapalat"/>
          <w:b/>
          <w:i w:val="0"/>
          <w:lang w:val="hy-AM"/>
        </w:rPr>
        <w:t>4</w:t>
      </w:r>
      <w:r>
        <w:rPr>
          <w:rFonts w:ascii="GHEA Grapalat" w:hAnsi="GHEA Grapalat"/>
          <w:b/>
          <w:i w:val="0"/>
          <w:lang w:val="af-ZA"/>
        </w:rPr>
        <w:t xml:space="preserve"> թվականի </w:t>
      </w:r>
      <w:r w:rsidR="002039AC">
        <w:rPr>
          <w:rFonts w:ascii="GHEA Grapalat" w:hAnsi="GHEA Grapalat"/>
          <w:b/>
          <w:i w:val="0"/>
          <w:lang w:val="af-ZA"/>
        </w:rPr>
        <w:t>սեպտեմբերի</w:t>
      </w:r>
      <w:r>
        <w:rPr>
          <w:rFonts w:ascii="GHEA Grapalat" w:hAnsi="GHEA Grapalat"/>
          <w:b/>
          <w:i w:val="0"/>
          <w:lang w:val="af-ZA"/>
        </w:rPr>
        <w:t xml:space="preserve"> </w:t>
      </w:r>
      <w:r w:rsidR="002039AC">
        <w:rPr>
          <w:rFonts w:ascii="GHEA Grapalat" w:hAnsi="GHEA Grapalat"/>
          <w:b/>
          <w:i w:val="0"/>
          <w:lang w:val="af-ZA"/>
        </w:rPr>
        <w:t>9</w:t>
      </w:r>
      <w:r>
        <w:rPr>
          <w:rFonts w:ascii="GHEA Grapalat" w:hAnsi="GHEA Grapalat"/>
          <w:b/>
          <w:i w:val="0"/>
          <w:lang w:val="hy-AM"/>
        </w:rPr>
        <w:t>-ը, ժամը 11:00</w:t>
      </w:r>
      <w:r>
        <w:rPr>
          <w:rFonts w:ascii="GHEA Grapalat" w:hAnsi="GHEA Grapalat"/>
          <w:i w:val="0"/>
          <w:lang w:val="af-ZA"/>
        </w:rPr>
        <w:t xml:space="preserve">-ը: Հայտերը, հայերենից բացի, կարող են ներկայացվել նաև անգլերեն կամ ռուսերեն: </w:t>
      </w:r>
    </w:p>
    <w:p w14:paraId="34811CE3" w14:textId="7C288A4C" w:rsidR="00587653" w:rsidRDefault="00587653" w:rsidP="00587653">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sidR="00994587">
        <w:rPr>
          <w:rFonts w:ascii="GHEA Grapalat" w:hAnsi="GHEA Grapalat"/>
          <w:b/>
          <w:i w:val="0"/>
          <w:lang w:val="af-ZA"/>
        </w:rPr>
        <w:t>մինչև 202</w:t>
      </w:r>
      <w:r w:rsidR="00994587">
        <w:rPr>
          <w:rFonts w:ascii="GHEA Grapalat" w:hAnsi="GHEA Grapalat"/>
          <w:b/>
          <w:i w:val="0"/>
          <w:lang w:val="hy-AM"/>
        </w:rPr>
        <w:t>4</w:t>
      </w:r>
      <w:r w:rsidR="00994587">
        <w:rPr>
          <w:rFonts w:ascii="GHEA Grapalat" w:hAnsi="GHEA Grapalat"/>
          <w:b/>
          <w:i w:val="0"/>
          <w:lang w:val="af-ZA"/>
        </w:rPr>
        <w:t xml:space="preserve"> թվականի </w:t>
      </w:r>
      <w:r w:rsidR="002039AC">
        <w:rPr>
          <w:rFonts w:ascii="GHEA Grapalat" w:hAnsi="GHEA Grapalat"/>
          <w:b/>
          <w:i w:val="0"/>
          <w:lang w:val="af-ZA"/>
        </w:rPr>
        <w:t>սեպտեմբերի</w:t>
      </w:r>
      <w:r w:rsidR="005B63BB">
        <w:rPr>
          <w:rFonts w:ascii="GHEA Grapalat" w:hAnsi="GHEA Grapalat"/>
          <w:b/>
          <w:i w:val="0"/>
          <w:lang w:val="af-ZA"/>
        </w:rPr>
        <w:t xml:space="preserve"> </w:t>
      </w:r>
      <w:r w:rsidR="002039AC">
        <w:rPr>
          <w:rFonts w:ascii="GHEA Grapalat" w:hAnsi="GHEA Grapalat"/>
          <w:b/>
          <w:i w:val="0"/>
          <w:lang w:val="af-ZA"/>
        </w:rPr>
        <w:t>9</w:t>
      </w:r>
      <w:r>
        <w:rPr>
          <w:rFonts w:ascii="GHEA Grapalat" w:hAnsi="GHEA Grapalat"/>
          <w:b/>
          <w:i w:val="0"/>
          <w:lang w:val="hy-AM"/>
        </w:rPr>
        <w:t>-ին, ժամը 11:00</w:t>
      </w:r>
      <w:r>
        <w:rPr>
          <w:rFonts w:ascii="GHEA Grapalat" w:hAnsi="GHEA Grapalat"/>
          <w:b/>
          <w:i w:val="0"/>
          <w:lang w:val="af-ZA"/>
        </w:rPr>
        <w:t>-</w:t>
      </w:r>
      <w:r>
        <w:rPr>
          <w:rFonts w:ascii="GHEA Grapalat" w:hAnsi="GHEA Grapalat"/>
          <w:i w:val="0"/>
          <w:lang w:val="af-ZA"/>
        </w:rPr>
        <w:t xml:space="preserve">ին։ </w:t>
      </w:r>
    </w:p>
    <w:p w14:paraId="583DF6D2" w14:textId="77777777" w:rsidR="00587653" w:rsidRDefault="00587653" w:rsidP="00587653">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C32C5A2" w14:textId="77777777" w:rsidR="00587653" w:rsidRDefault="00587653" w:rsidP="00587653">
      <w:pPr>
        <w:pStyle w:val="BodyTextIndent"/>
        <w:spacing w:line="240" w:lineRule="auto"/>
        <w:rPr>
          <w:rFonts w:ascii="GHEA Grapalat" w:hAnsi="GHEA Grapalat"/>
          <w:i w:val="0"/>
          <w:lang w:val="hy-AM"/>
        </w:rPr>
      </w:pPr>
    </w:p>
    <w:p w14:paraId="22D4AE8C" w14:textId="40655A43"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r>
        <w:rPr>
          <w:rFonts w:ascii="GHEA Grapalat" w:hAnsi="GHEA Grapalat"/>
          <w:i w:val="0"/>
          <w:lang w:val="af-ZA"/>
        </w:rPr>
        <w:t>։</w:t>
      </w:r>
    </w:p>
    <w:p w14:paraId="5438EA67" w14:textId="581CCF1A"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  514-373</w:t>
      </w:r>
      <w:r>
        <w:rPr>
          <w:rFonts w:ascii="GHEA Grapalat" w:hAnsi="GHEA Grapalat"/>
          <w:i w:val="0"/>
          <w:lang w:val="af-ZA"/>
        </w:rPr>
        <w:t>։</w:t>
      </w:r>
    </w:p>
    <w:p w14:paraId="26855E71" w14:textId="4B0AE701" w:rsidR="00587653" w:rsidRDefault="00587653" w:rsidP="00FB38BB">
      <w:pPr>
        <w:pStyle w:val="BodyTextIndent"/>
        <w:spacing w:line="240" w:lineRule="auto"/>
        <w:rPr>
          <w:rFonts w:ascii="GHEA Grapalat" w:hAnsi="GHEA Grapalat"/>
          <w:b/>
          <w:i w:val="0"/>
          <w:lang w:val="af-ZA"/>
        </w:rPr>
      </w:pPr>
      <w:r>
        <w:rPr>
          <w:rFonts w:ascii="GHEA Grapalat" w:hAnsi="GHEA Grapalat"/>
          <w:b/>
          <w:i w:val="0"/>
          <w:lang w:val="af-ZA"/>
        </w:rPr>
        <w:t>Էլ.փոստ`</w:t>
      </w:r>
      <w:r>
        <w:rPr>
          <w:rFonts w:ascii="GHEA Grapalat" w:hAnsi="GHEA Grapalat"/>
          <w:b/>
          <w:i w:val="0"/>
          <w:lang w:val="hy-AM"/>
        </w:rPr>
        <w:t xml:space="preserve"> </w:t>
      </w:r>
      <w:r w:rsidRPr="00587653">
        <w:rPr>
          <w:rFonts w:ascii="GHEA Grapalat" w:hAnsi="GHEA Grapalat"/>
          <w:b/>
          <w:i w:val="0"/>
          <w:lang w:val="af-ZA"/>
        </w:rPr>
        <w:t>gor.</w:t>
      </w:r>
      <w:r>
        <w:rPr>
          <w:rFonts w:ascii="GHEA Grapalat" w:hAnsi="GHEA Grapalat"/>
          <w:b/>
          <w:i w:val="0"/>
          <w:lang w:val="af-ZA"/>
        </w:rPr>
        <w:t>muradyan@yerevan.am։</w:t>
      </w:r>
    </w:p>
    <w:p w14:paraId="6584D38A" w14:textId="05FE203E"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07066291" w14:textId="77777777" w:rsidR="00144359" w:rsidRDefault="00144359" w:rsidP="00144359">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1AFFFFB0" w14:textId="3A4E8956" w:rsidR="00144359" w:rsidRDefault="00144359" w:rsidP="0014435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BB4E23">
        <w:rPr>
          <w:rFonts w:ascii="GHEA Grapalat" w:hAnsi="GHEA Grapalat" w:cs="Sylfaen"/>
          <w:iCs/>
          <w:sz w:val="20"/>
          <w:szCs w:val="20"/>
          <w:lang w:val="af-ZA"/>
        </w:rPr>
        <w:t>24/112</w:t>
      </w:r>
      <w:r w:rsidR="002039AC">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6A00C074" w14:textId="77777777" w:rsidR="00144359" w:rsidRDefault="00144359" w:rsidP="00144359">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9E400DA" w14:textId="54DEC804" w:rsidR="00144359" w:rsidRDefault="00144359" w:rsidP="00144359">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w:t>
      </w:r>
      <w:r w:rsidR="008675D7">
        <w:rPr>
          <w:rFonts w:ascii="GHEA Grapalat" w:hAnsi="GHEA Grapalat" w:cs="Sylfaen"/>
          <w:iCs/>
          <w:sz w:val="20"/>
          <w:szCs w:val="20"/>
          <w:lang w:val="hy-AM"/>
        </w:rPr>
        <w:t>4</w:t>
      </w:r>
      <w:r>
        <w:rPr>
          <w:rFonts w:ascii="GHEA Grapalat" w:hAnsi="GHEA Grapalat" w:cs="Sylfaen"/>
          <w:iCs/>
          <w:sz w:val="20"/>
          <w:szCs w:val="20"/>
        </w:rPr>
        <w:t>թ</w:t>
      </w:r>
      <w:r>
        <w:rPr>
          <w:rFonts w:ascii="GHEA Grapalat" w:hAnsi="GHEA Grapalat" w:cs="Times Armenian"/>
          <w:iCs/>
          <w:sz w:val="20"/>
          <w:szCs w:val="20"/>
          <w:lang w:val="af-ZA"/>
        </w:rPr>
        <w:t xml:space="preserve">. </w:t>
      </w:r>
      <w:r w:rsidR="002039AC">
        <w:rPr>
          <w:rFonts w:ascii="GHEA Grapalat" w:hAnsi="GHEA Grapalat" w:cs="Times Armenian"/>
          <w:iCs/>
          <w:sz w:val="20"/>
          <w:szCs w:val="20"/>
          <w:lang w:val="af-ZA"/>
        </w:rPr>
        <w:t>օգոստոսի</w:t>
      </w:r>
      <w:r>
        <w:rPr>
          <w:rFonts w:ascii="GHEA Grapalat" w:hAnsi="GHEA Grapalat" w:cs="Times Armenian"/>
          <w:iCs/>
          <w:sz w:val="20"/>
          <w:szCs w:val="20"/>
          <w:lang w:val="hy-AM"/>
        </w:rPr>
        <w:t xml:space="preserve"> </w:t>
      </w:r>
      <w:r w:rsidR="002039AC">
        <w:rPr>
          <w:rFonts w:ascii="GHEA Grapalat" w:hAnsi="GHEA Grapalat" w:cs="Times Armenian"/>
          <w:iCs/>
          <w:sz w:val="20"/>
          <w:szCs w:val="20"/>
          <w:lang w:val="hy-AM"/>
        </w:rPr>
        <w:t>29</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7B017572" w14:textId="77777777" w:rsidR="00144359" w:rsidRDefault="00144359" w:rsidP="00144359">
      <w:pPr>
        <w:pStyle w:val="BodyText"/>
        <w:ind w:right="-7" w:firstLine="567"/>
        <w:jc w:val="center"/>
        <w:rPr>
          <w:rFonts w:ascii="GHEA Grapalat" w:hAnsi="GHEA Grapalat"/>
          <w:lang w:val="af-ZA"/>
        </w:rPr>
      </w:pPr>
    </w:p>
    <w:p w14:paraId="020396D8" w14:textId="77777777" w:rsidR="00144359" w:rsidRDefault="00144359" w:rsidP="00144359">
      <w:pPr>
        <w:pStyle w:val="BodyText"/>
        <w:ind w:right="-7" w:firstLine="567"/>
        <w:jc w:val="center"/>
        <w:rPr>
          <w:rFonts w:ascii="GHEA Grapalat" w:hAnsi="GHEA Grapalat"/>
          <w:lang w:val="af-ZA"/>
        </w:rPr>
      </w:pPr>
    </w:p>
    <w:p w14:paraId="5EBE9CD5" w14:textId="77777777" w:rsidR="00144359" w:rsidRDefault="00144359" w:rsidP="00144359">
      <w:pPr>
        <w:pStyle w:val="BodyText"/>
        <w:ind w:right="-7" w:firstLine="567"/>
        <w:jc w:val="center"/>
        <w:rPr>
          <w:rFonts w:ascii="GHEA Grapalat" w:hAnsi="GHEA Grapalat"/>
          <w:lang w:val="af-ZA"/>
        </w:rPr>
      </w:pPr>
    </w:p>
    <w:p w14:paraId="51937258" w14:textId="77777777" w:rsidR="00144359" w:rsidRDefault="00144359" w:rsidP="00144359">
      <w:pPr>
        <w:pStyle w:val="BodyText"/>
        <w:ind w:right="-7" w:firstLine="567"/>
        <w:jc w:val="center"/>
        <w:rPr>
          <w:rFonts w:ascii="GHEA Grapalat" w:hAnsi="GHEA Grapalat"/>
          <w:lang w:val="af-ZA"/>
        </w:rPr>
      </w:pPr>
    </w:p>
    <w:p w14:paraId="20967815" w14:textId="77777777" w:rsidR="00144359" w:rsidRDefault="00144359" w:rsidP="00144359">
      <w:pPr>
        <w:pStyle w:val="BodyText"/>
        <w:ind w:right="-7" w:firstLine="567"/>
        <w:jc w:val="center"/>
        <w:rPr>
          <w:rFonts w:ascii="GHEA Grapalat" w:hAnsi="GHEA Grapalat"/>
          <w:lang w:val="af-ZA"/>
        </w:rPr>
      </w:pPr>
    </w:p>
    <w:p w14:paraId="47897680" w14:textId="77777777" w:rsidR="00144359" w:rsidRDefault="00144359" w:rsidP="00144359">
      <w:pPr>
        <w:pStyle w:val="BodyText"/>
        <w:ind w:right="-7" w:firstLine="567"/>
        <w:jc w:val="center"/>
        <w:rPr>
          <w:rFonts w:ascii="GHEA Grapalat" w:hAnsi="GHEA Grapalat"/>
          <w:lang w:val="af-ZA"/>
        </w:rPr>
      </w:pPr>
      <w:r>
        <w:rPr>
          <w:rFonts w:ascii="GHEA Grapalat" w:hAnsi="GHEA Grapalat" w:cs="Times Armenian"/>
          <w:b/>
          <w:i/>
          <w:lang w:val="hy-AM"/>
        </w:rPr>
        <w:t>Երևանի քաղաքապետարան</w:t>
      </w:r>
    </w:p>
    <w:p w14:paraId="7F93E12A" w14:textId="77777777" w:rsidR="00144359" w:rsidRDefault="00144359" w:rsidP="00144359">
      <w:pPr>
        <w:pStyle w:val="BodyText"/>
        <w:tabs>
          <w:tab w:val="left" w:pos="5968"/>
        </w:tabs>
        <w:ind w:right="-7" w:firstLine="567"/>
        <w:rPr>
          <w:rFonts w:ascii="GHEA Grapalat" w:hAnsi="GHEA Grapalat"/>
          <w:lang w:val="af-ZA"/>
        </w:rPr>
      </w:pPr>
      <w:r>
        <w:rPr>
          <w:rFonts w:ascii="GHEA Grapalat" w:hAnsi="GHEA Grapalat"/>
          <w:lang w:val="af-ZA"/>
        </w:rPr>
        <w:tab/>
      </w:r>
    </w:p>
    <w:p w14:paraId="67321233" w14:textId="77777777" w:rsidR="00144359" w:rsidRDefault="00144359" w:rsidP="00144359">
      <w:pPr>
        <w:pStyle w:val="BodyText"/>
        <w:ind w:right="-7" w:firstLine="567"/>
        <w:jc w:val="center"/>
        <w:rPr>
          <w:rFonts w:ascii="GHEA Grapalat" w:hAnsi="GHEA Grapalat"/>
          <w:lang w:val="af-ZA"/>
        </w:rPr>
      </w:pPr>
    </w:p>
    <w:p w14:paraId="06F117CE" w14:textId="77777777" w:rsidR="00144359" w:rsidRDefault="00144359" w:rsidP="00144359">
      <w:pPr>
        <w:pStyle w:val="BodyText"/>
        <w:ind w:right="-7" w:firstLine="567"/>
        <w:jc w:val="center"/>
        <w:rPr>
          <w:rFonts w:ascii="GHEA Grapalat" w:hAnsi="GHEA Grapalat"/>
          <w:lang w:val="af-ZA"/>
        </w:rPr>
      </w:pPr>
    </w:p>
    <w:p w14:paraId="6A2AF52D" w14:textId="77777777" w:rsidR="00144359" w:rsidRDefault="00144359" w:rsidP="00144359">
      <w:pPr>
        <w:pStyle w:val="BodyText"/>
        <w:ind w:right="-7" w:firstLine="567"/>
        <w:jc w:val="center"/>
        <w:rPr>
          <w:rFonts w:ascii="GHEA Grapalat" w:hAnsi="GHEA Grapalat"/>
          <w:lang w:val="af-ZA"/>
        </w:rPr>
      </w:pPr>
    </w:p>
    <w:p w14:paraId="0D0CBA29" w14:textId="77777777" w:rsidR="00144359" w:rsidRDefault="00144359" w:rsidP="00144359">
      <w:pPr>
        <w:pStyle w:val="BodyText"/>
        <w:ind w:right="-7" w:firstLine="567"/>
        <w:jc w:val="center"/>
        <w:rPr>
          <w:rFonts w:ascii="GHEA Grapalat" w:hAnsi="GHEA Grapalat"/>
          <w:lang w:val="af-ZA"/>
        </w:rPr>
      </w:pPr>
    </w:p>
    <w:p w14:paraId="3C4E5F35" w14:textId="77777777" w:rsidR="00144359" w:rsidRDefault="00144359" w:rsidP="00144359">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5A74374" w14:textId="77777777" w:rsidR="00144359" w:rsidRDefault="00144359" w:rsidP="00144359">
      <w:pPr>
        <w:pStyle w:val="BodyText"/>
        <w:ind w:right="-7" w:firstLine="567"/>
        <w:jc w:val="center"/>
        <w:rPr>
          <w:rFonts w:ascii="GHEA Grapalat" w:hAnsi="GHEA Grapalat" w:cs="Sylfaen"/>
          <w:lang w:val="af-ZA"/>
        </w:rPr>
      </w:pPr>
    </w:p>
    <w:p w14:paraId="1CD392C2" w14:textId="77777777" w:rsidR="00144359" w:rsidRDefault="00144359" w:rsidP="00144359">
      <w:pPr>
        <w:pStyle w:val="BodyText"/>
        <w:ind w:right="-7" w:firstLine="567"/>
        <w:jc w:val="center"/>
        <w:rPr>
          <w:rFonts w:ascii="GHEA Grapalat" w:hAnsi="GHEA Grapalat" w:cs="Sylfaen"/>
          <w:lang w:val="af-ZA"/>
        </w:rPr>
      </w:pPr>
    </w:p>
    <w:p w14:paraId="7BB1D93D" w14:textId="31B7803D" w:rsidR="00144359" w:rsidRDefault="00144359" w:rsidP="00144359">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8B4F5C" w:rsidRPr="008B4F5C">
        <w:rPr>
          <w:rFonts w:ascii="GHEA Grapalat" w:hAnsi="GHEA Grapalat"/>
          <w:b/>
          <w:bCs/>
          <w:lang w:val="hy-AM"/>
        </w:rPr>
        <w:t xml:space="preserve">Երևան քաղաքի </w:t>
      </w:r>
      <w:r w:rsidR="002039AC">
        <w:rPr>
          <w:rFonts w:ascii="GHEA Grapalat" w:hAnsi="GHEA Grapalat"/>
          <w:b/>
          <w:bCs/>
          <w:lang w:val="hy-AM"/>
        </w:rPr>
        <w:t>Նուբարաշեն</w:t>
      </w:r>
      <w:r w:rsidR="008B4F5C" w:rsidRPr="008B4F5C">
        <w:rPr>
          <w:rFonts w:ascii="GHEA Grapalat" w:hAnsi="GHEA Grapalat"/>
          <w:b/>
          <w:bCs/>
          <w:lang w:val="hy-AM"/>
        </w:rPr>
        <w:t xml:space="preserve"> վարչական շրջանի</w:t>
      </w:r>
      <w:r w:rsidR="008B4F5C" w:rsidRPr="008B4F5C">
        <w:rPr>
          <w:rFonts w:ascii="GHEA Grapalat" w:eastAsia="MS Mincho" w:hAnsi="GHEA Grapalat" w:cs="Sylfaen"/>
          <w:b/>
          <w:bCs/>
          <w:lang w:val="hy-AM" w:eastAsia="ja-JP"/>
        </w:rPr>
        <w:t xml:space="preserve"> հրատապ լուծում պահանջող ընթացիկ ծառայությունների</w:t>
      </w:r>
      <w:r w:rsidR="008B4F5C">
        <w:rPr>
          <w:rFonts w:ascii="GHEA Grapalat" w:hAnsi="GHEA Grapalat"/>
          <w:lang w:val="af-ZA"/>
        </w:rPr>
        <w:t xml:space="preserve">  </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ՀԱՐՑՈՒՄԻ</w:t>
      </w:r>
    </w:p>
    <w:p w14:paraId="70E80546" w14:textId="77777777" w:rsidR="00144359" w:rsidRDefault="00144359" w:rsidP="00144359">
      <w:pPr>
        <w:pStyle w:val="BodyText"/>
        <w:ind w:right="-7"/>
        <w:jc w:val="center"/>
        <w:rPr>
          <w:rFonts w:ascii="GHEA Grapalat" w:hAnsi="GHEA Grapalat"/>
          <w:szCs w:val="22"/>
          <w:lang w:val="af-ZA"/>
        </w:rPr>
      </w:pP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2D68D4">
        <w:rPr>
          <w:lang w:val="af-ZA"/>
        </w:rPr>
        <w:instrText>HYPERLINK "http://www.armeps.am"</w:instrText>
      </w:r>
      <w:r>
        <w:fldChar w:fldCharType="separate"/>
      </w:r>
      <w:r w:rsidRPr="00F566BF">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2D68D4">
        <w:rPr>
          <w:lang w:val="af-ZA"/>
        </w:rPr>
        <w:instrText>HYPERLINK "http://gnumner.am/website/images/original/%D5%88%D5%92%D5%82%D4%B5%D5%91%D5%88%D5%92%D5%85%D5%91.docx"</w:instrText>
      </w:r>
      <w:r>
        <w:fldChar w:fldCharType="separate"/>
      </w:r>
      <w:r w:rsidR="00F60C5F" w:rsidRPr="00F566BF">
        <w:rPr>
          <w:rFonts w:ascii="GHEA Grapalat" w:hAnsi="GHEA Grapalat" w:cs="Sylfaen"/>
          <w:i/>
          <w:sz w:val="22"/>
          <w:szCs w:val="22"/>
          <w:lang w:val="af-ZA"/>
        </w:rPr>
        <w:t>Էլեկտրոնային գնումների կատարման ուղեցույց</w:t>
      </w:r>
      <w:r>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6F70C7E0" w14:textId="35355B7F" w:rsidR="00635B42" w:rsidRDefault="00635B42" w:rsidP="00635B42">
      <w:pPr>
        <w:ind w:firstLine="567"/>
        <w:jc w:val="center"/>
        <w:rPr>
          <w:rFonts w:ascii="GHEA Grapalat" w:hAnsi="GHEA Grapalat"/>
          <w:i/>
          <w:sz w:val="20"/>
          <w:lang w:val="af-ZA"/>
        </w:rPr>
      </w:pPr>
      <w:r>
        <w:rPr>
          <w:rFonts w:ascii="GHEA Grapalat" w:hAnsi="GHEA Grapalat"/>
          <w:b/>
          <w:sz w:val="20"/>
          <w:lang w:val="af-ZA"/>
        </w:rPr>
        <w:t>ԵՐԵՎԱՆԻ ՔԱՂԱՔԱՊԵՏԱՐԱՆԻ ԿԱՐԻՔՆԵՐԻ ՀԱՄԱՐ</w:t>
      </w:r>
      <w:r>
        <w:rPr>
          <w:rFonts w:ascii="GHEA Grapalat" w:hAnsi="GHEA Grapalat"/>
          <w:sz w:val="20"/>
          <w:lang w:val="af-ZA"/>
        </w:rPr>
        <w:t xml:space="preserve"> </w:t>
      </w:r>
      <w:r w:rsidR="008B4F5C" w:rsidRPr="008B4F5C">
        <w:rPr>
          <w:rFonts w:ascii="GHEA Grapalat" w:hAnsi="GHEA Grapalat"/>
          <w:b/>
          <w:bCs/>
          <w:lang w:val="hy-AM"/>
        </w:rPr>
        <w:t xml:space="preserve">Երևան քաղաքի </w:t>
      </w:r>
      <w:r w:rsidR="002039AC">
        <w:rPr>
          <w:rFonts w:ascii="GHEA Grapalat" w:hAnsi="GHEA Grapalat"/>
          <w:b/>
          <w:bCs/>
          <w:lang w:val="hy-AM"/>
        </w:rPr>
        <w:t>Նուբարաշեն</w:t>
      </w:r>
      <w:r w:rsidR="008B4F5C" w:rsidRPr="008B4F5C">
        <w:rPr>
          <w:rFonts w:ascii="GHEA Grapalat" w:hAnsi="GHEA Grapalat"/>
          <w:b/>
          <w:bCs/>
          <w:lang w:val="hy-AM"/>
        </w:rPr>
        <w:t xml:space="preserve"> վարչական շրջանի</w:t>
      </w:r>
      <w:r w:rsidR="008B4F5C" w:rsidRPr="008B4F5C">
        <w:rPr>
          <w:rFonts w:ascii="GHEA Grapalat" w:eastAsia="MS Mincho" w:hAnsi="GHEA Grapalat" w:cs="Sylfaen"/>
          <w:b/>
          <w:bCs/>
          <w:lang w:val="hy-AM" w:eastAsia="ja-JP"/>
        </w:rPr>
        <w:t xml:space="preserve"> հրատապ լուծում պահանջող ընթացիկ ծառայությունների</w:t>
      </w:r>
      <w:r w:rsidR="008B4F5C">
        <w:rPr>
          <w:rFonts w:ascii="GHEA Grapalat" w:hAnsi="GHEA Grapalat"/>
          <w:lang w:val="af-ZA"/>
        </w:rPr>
        <w:t xml:space="preserve">  </w:t>
      </w:r>
      <w:r>
        <w:rPr>
          <w:rFonts w:ascii="GHEA Grapalat" w:hAnsi="GHEA Grapalat"/>
          <w:sz w:val="20"/>
          <w:lang w:val="af-ZA"/>
        </w:rPr>
        <w:t xml:space="preserve"> </w:t>
      </w:r>
      <w:r>
        <w:rPr>
          <w:rFonts w:ascii="GHEA Grapalat" w:hAnsi="GHEA Grapalat"/>
          <w:b/>
          <w:sz w:val="20"/>
          <w:lang w:val="af-ZA"/>
        </w:rPr>
        <w:t>ՁԵՌՔԲԵՐՄԱՆ ՆՊԱՏԱԿՈՎ ՀԱՅՏԱՐԱՐՎԱԾ ԳՆԱՆՇՄԱՆ ՀԱՐՑՈՒՄԻ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7845B928" w14:textId="77777777" w:rsidR="002C4D48" w:rsidRPr="00C65D2E"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FE4FC0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67723">
        <w:rPr>
          <w:rFonts w:ascii="GHEA Grapalat" w:hAnsi="GHEA Grapalat" w:cs="Sylfaen"/>
          <w:b/>
          <w:sz w:val="20"/>
        </w:rPr>
        <w:t>ԳՆԱՆՇՄԱՆ</w:t>
      </w:r>
      <w:r w:rsidR="00A67723" w:rsidRPr="00310864">
        <w:rPr>
          <w:rFonts w:ascii="GHEA Grapalat" w:hAnsi="GHEA Grapalat" w:cs="Sylfaen"/>
          <w:b/>
          <w:sz w:val="20"/>
          <w:lang w:val="af-ZA"/>
        </w:rPr>
        <w:t xml:space="preserve"> </w:t>
      </w:r>
      <w:r w:rsidR="00A67723">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1AC1A8C"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52D2">
        <w:rPr>
          <w:rFonts w:ascii="GHEA Grapalat" w:hAnsi="GHEA Grapalat" w:cs="Times Armenian"/>
          <w:sz w:val="20"/>
          <w:lang w:val="af-ZA"/>
        </w:rPr>
        <w:t>ԵՔ-ԳՀԾՁԲ-</w:t>
      </w:r>
      <w:r w:rsidR="00BB4E23">
        <w:rPr>
          <w:rFonts w:ascii="GHEA Grapalat" w:hAnsi="GHEA Grapalat" w:cs="Times Armenian"/>
          <w:sz w:val="20"/>
          <w:lang w:val="af-ZA"/>
        </w:rPr>
        <w:t>24/112</w:t>
      </w:r>
      <w:r w:rsidR="002039AC">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1557F7">
        <w:rPr>
          <w:rFonts w:ascii="GHEA Grapalat" w:hAnsi="GHEA Grapalat" w:cs="Sylfaen"/>
          <w:sz w:val="20"/>
        </w:rPr>
        <w:t>գնանշման</w:t>
      </w:r>
      <w:proofErr w:type="spellEnd"/>
      <w:r w:rsidR="001557F7" w:rsidRPr="00A67723">
        <w:rPr>
          <w:rFonts w:ascii="GHEA Grapalat" w:hAnsi="GHEA Grapalat" w:cs="Sylfaen"/>
          <w:sz w:val="20"/>
          <w:lang w:val="af-ZA"/>
        </w:rPr>
        <w:t xml:space="preserve"> </w:t>
      </w:r>
      <w:proofErr w:type="spellStart"/>
      <w:r w:rsidR="001557F7">
        <w:rPr>
          <w:rFonts w:ascii="GHEA Grapalat" w:hAnsi="GHEA Grapalat" w:cs="Sylfaen"/>
          <w:sz w:val="20"/>
        </w:rPr>
        <w:t>հարցման</w:t>
      </w:r>
      <w:proofErr w:type="spellEnd"/>
      <w:r w:rsidR="001557F7" w:rsidRPr="00F566BF">
        <w:rPr>
          <w:rFonts w:ascii="GHEA Grapalat" w:hAnsi="GHEA Grapalat" w:cs="Times Armenia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FE575C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5152D2">
        <w:rPr>
          <w:rFonts w:ascii="GHEA Grapalat" w:hAnsi="GHEA Grapalat"/>
          <w:sz w:val="20"/>
          <w:lang w:val="hy-AM"/>
        </w:rPr>
        <w:t>Երևանի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ADEA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5152D2" w:rsidRPr="00587653">
        <w:rPr>
          <w:rFonts w:ascii="GHEA Grapalat" w:hAnsi="GHEA Grapalat"/>
          <w:b/>
          <w:i/>
        </w:rPr>
        <w:t>gor.</w:t>
      </w:r>
      <w:r w:rsidR="005152D2">
        <w:rPr>
          <w:rFonts w:ascii="GHEA Grapalat" w:hAnsi="GHEA Grapalat"/>
          <w:b/>
          <w:i/>
        </w:rPr>
        <w:t>muradyan@yerevan.am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028F865" w14:textId="3FC7E96F" w:rsidR="004E3838" w:rsidRDefault="00845AA5" w:rsidP="004E3838">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proofErr w:type="spellStart"/>
      <w:r w:rsidR="004E3838">
        <w:rPr>
          <w:rFonts w:ascii="GHEA Grapalat" w:hAnsi="GHEA Grapalat" w:cs="Sylfaen"/>
          <w:i w:val="0"/>
        </w:rPr>
        <w:t>Գնման</w:t>
      </w:r>
      <w:proofErr w:type="spellEnd"/>
      <w:r w:rsidR="004E3838">
        <w:rPr>
          <w:rFonts w:ascii="GHEA Grapalat" w:hAnsi="GHEA Grapalat" w:cs="Sylfaen"/>
          <w:i w:val="0"/>
          <w:lang w:val="af-ZA"/>
        </w:rPr>
        <w:t xml:space="preserve"> </w:t>
      </w:r>
      <w:proofErr w:type="spellStart"/>
      <w:r w:rsidR="004E3838">
        <w:rPr>
          <w:rFonts w:ascii="GHEA Grapalat" w:hAnsi="GHEA Grapalat" w:cs="Sylfaen"/>
          <w:i w:val="0"/>
        </w:rPr>
        <w:t>առարկա</w:t>
      </w:r>
      <w:proofErr w:type="spellEnd"/>
      <w:r w:rsidR="004E3838">
        <w:rPr>
          <w:rFonts w:ascii="GHEA Grapalat" w:hAnsi="GHEA Grapalat" w:cs="Sylfaen"/>
          <w:i w:val="0"/>
          <w:lang w:val="af-ZA"/>
        </w:rPr>
        <w:t xml:space="preserve"> </w:t>
      </w:r>
      <w:r w:rsidR="004E3838">
        <w:rPr>
          <w:rFonts w:ascii="GHEA Grapalat" w:hAnsi="GHEA Grapalat" w:cs="Sylfaen"/>
          <w:i w:val="0"/>
        </w:rPr>
        <w:t>է</w:t>
      </w:r>
      <w:r w:rsidR="004E3838">
        <w:rPr>
          <w:rFonts w:ascii="GHEA Grapalat" w:hAnsi="GHEA Grapalat" w:cs="Sylfaen"/>
          <w:i w:val="0"/>
          <w:lang w:val="af-ZA"/>
        </w:rPr>
        <w:t xml:space="preserve"> </w:t>
      </w:r>
      <w:proofErr w:type="spellStart"/>
      <w:r w:rsidR="004E3838">
        <w:rPr>
          <w:rFonts w:ascii="GHEA Grapalat" w:hAnsi="GHEA Grapalat" w:cs="Sylfaen"/>
          <w:i w:val="0"/>
        </w:rPr>
        <w:t>Երևանի</w:t>
      </w:r>
      <w:proofErr w:type="spellEnd"/>
      <w:r w:rsidR="004E3838">
        <w:rPr>
          <w:rFonts w:ascii="GHEA Grapalat" w:hAnsi="GHEA Grapalat" w:cs="Sylfaen"/>
          <w:i w:val="0"/>
        </w:rPr>
        <w:t xml:space="preserve"> </w:t>
      </w:r>
      <w:proofErr w:type="spellStart"/>
      <w:r w:rsidR="004E3838">
        <w:rPr>
          <w:rFonts w:ascii="GHEA Grapalat" w:hAnsi="GHEA Grapalat" w:cs="Sylfaen"/>
          <w:i w:val="0"/>
        </w:rPr>
        <w:t>քաղաքապետարանի</w:t>
      </w:r>
      <w:proofErr w:type="spellEnd"/>
      <w:r w:rsidR="004E3838">
        <w:rPr>
          <w:rFonts w:ascii="GHEA Grapalat" w:hAnsi="GHEA Grapalat"/>
          <w:i w:val="0"/>
          <w:lang w:val="af-ZA"/>
        </w:rPr>
        <w:t xml:space="preserve"> </w:t>
      </w:r>
      <w:proofErr w:type="spellStart"/>
      <w:r w:rsidR="004E3838">
        <w:rPr>
          <w:rFonts w:ascii="GHEA Grapalat" w:hAnsi="GHEA Grapalat" w:cs="Sylfaen"/>
          <w:i w:val="0"/>
        </w:rPr>
        <w:t>կարիքների</w:t>
      </w:r>
      <w:proofErr w:type="spellEnd"/>
      <w:r w:rsidR="004E3838">
        <w:rPr>
          <w:rFonts w:ascii="GHEA Grapalat" w:hAnsi="GHEA Grapalat" w:cs="Times Armenian"/>
          <w:i w:val="0"/>
          <w:lang w:val="af-ZA"/>
        </w:rPr>
        <w:t xml:space="preserve"> </w:t>
      </w:r>
      <w:proofErr w:type="spellStart"/>
      <w:r w:rsidR="004E3838">
        <w:rPr>
          <w:rFonts w:ascii="GHEA Grapalat" w:hAnsi="GHEA Grapalat" w:cs="Sylfaen"/>
          <w:i w:val="0"/>
        </w:rPr>
        <w:t>համար</w:t>
      </w:r>
      <w:proofErr w:type="spellEnd"/>
      <w:r w:rsidR="004E3838">
        <w:rPr>
          <w:rFonts w:ascii="GHEA Grapalat" w:hAnsi="GHEA Grapalat" w:cs="Times Armenian"/>
          <w:i w:val="0"/>
          <w:lang w:val="af-ZA"/>
        </w:rPr>
        <w:t xml:space="preserve">` </w:t>
      </w:r>
      <w:r w:rsidR="008B4F5C" w:rsidRPr="00142AC7">
        <w:rPr>
          <w:rFonts w:ascii="GHEA Grapalat" w:hAnsi="GHEA Grapalat"/>
          <w:b/>
          <w:bCs/>
          <w:i w:val="0"/>
          <w:lang w:val="hy-AM"/>
        </w:rPr>
        <w:t xml:space="preserve">Երևան </w:t>
      </w:r>
      <w:r w:rsidR="008B4F5C">
        <w:rPr>
          <w:rFonts w:ascii="GHEA Grapalat" w:hAnsi="GHEA Grapalat"/>
          <w:b/>
          <w:bCs/>
          <w:i w:val="0"/>
          <w:lang w:val="hy-AM"/>
        </w:rPr>
        <w:t xml:space="preserve">քաղաքի </w:t>
      </w:r>
      <w:r w:rsidR="002039AC">
        <w:rPr>
          <w:rFonts w:ascii="GHEA Grapalat" w:hAnsi="GHEA Grapalat"/>
          <w:b/>
          <w:bCs/>
          <w:i w:val="0"/>
          <w:lang w:val="hy-AM"/>
        </w:rPr>
        <w:t>Նուբարաշեն</w:t>
      </w:r>
      <w:r w:rsidR="008B4F5C">
        <w:rPr>
          <w:rFonts w:ascii="GHEA Grapalat" w:hAnsi="GHEA Grapalat"/>
          <w:b/>
          <w:bCs/>
          <w:i w:val="0"/>
          <w:lang w:val="hy-AM"/>
        </w:rPr>
        <w:t xml:space="preserve"> վարչական շրջանի</w:t>
      </w:r>
      <w:r w:rsidR="008B4F5C" w:rsidRPr="00142AC7">
        <w:rPr>
          <w:rFonts w:ascii="GHEA Grapalat" w:eastAsia="MS Mincho" w:hAnsi="GHEA Grapalat" w:cs="Sylfaen"/>
          <w:b/>
          <w:bCs/>
          <w:i w:val="0"/>
          <w:szCs w:val="24"/>
          <w:lang w:val="hy-AM" w:eastAsia="ja-JP"/>
        </w:rPr>
        <w:t xml:space="preserve"> հրատապ լուծում պահանջող </w:t>
      </w:r>
      <w:r w:rsidR="008B4F5C">
        <w:rPr>
          <w:rFonts w:ascii="GHEA Grapalat" w:eastAsia="MS Mincho" w:hAnsi="GHEA Grapalat" w:cs="Sylfaen"/>
          <w:b/>
          <w:bCs/>
          <w:i w:val="0"/>
          <w:szCs w:val="24"/>
          <w:lang w:val="hy-AM" w:eastAsia="ja-JP"/>
        </w:rPr>
        <w:t xml:space="preserve">ընթացիկ </w:t>
      </w:r>
      <w:r w:rsidR="008B4F5C" w:rsidRPr="00142AC7">
        <w:rPr>
          <w:rFonts w:ascii="GHEA Grapalat" w:eastAsia="MS Mincho" w:hAnsi="GHEA Grapalat" w:cs="Sylfaen"/>
          <w:b/>
          <w:bCs/>
          <w:i w:val="0"/>
          <w:szCs w:val="24"/>
          <w:lang w:val="hy-AM" w:eastAsia="ja-JP"/>
        </w:rPr>
        <w:t>ծառայությունների</w:t>
      </w:r>
      <w:r w:rsidR="008B4F5C">
        <w:rPr>
          <w:rFonts w:ascii="GHEA Grapalat" w:hAnsi="GHEA Grapalat"/>
          <w:i w:val="0"/>
          <w:lang w:val="af-ZA"/>
        </w:rPr>
        <w:t xml:space="preserve"> </w:t>
      </w:r>
      <w:proofErr w:type="spellStart"/>
      <w:r w:rsidR="004E3838">
        <w:rPr>
          <w:rFonts w:ascii="GHEA Grapalat" w:hAnsi="GHEA Grapalat"/>
          <w:i w:val="0"/>
        </w:rPr>
        <w:t>ձեռքբերումը</w:t>
      </w:r>
      <w:proofErr w:type="spellEnd"/>
      <w:r w:rsidR="004E3838">
        <w:rPr>
          <w:rFonts w:ascii="GHEA Grapalat" w:hAnsi="GHEA Grapalat"/>
          <w:i w:val="0"/>
        </w:rPr>
        <w:t xml:space="preserve"> (</w:t>
      </w:r>
      <w:proofErr w:type="spellStart"/>
      <w:r w:rsidR="004E3838">
        <w:rPr>
          <w:rFonts w:ascii="GHEA Grapalat" w:hAnsi="GHEA Grapalat"/>
          <w:i w:val="0"/>
        </w:rPr>
        <w:t>այսուհետ</w:t>
      </w:r>
      <w:proofErr w:type="spellEnd"/>
      <w:r w:rsidR="004E3838">
        <w:rPr>
          <w:rFonts w:ascii="GHEA Grapalat" w:hAnsi="GHEA Grapalat"/>
          <w:i w:val="0"/>
        </w:rPr>
        <w:t xml:space="preserve">` </w:t>
      </w:r>
      <w:proofErr w:type="spellStart"/>
      <w:r w:rsidR="004E3838">
        <w:rPr>
          <w:rFonts w:ascii="GHEA Grapalat" w:hAnsi="GHEA Grapalat"/>
          <w:i w:val="0"/>
        </w:rPr>
        <w:t>նաև</w:t>
      </w:r>
      <w:proofErr w:type="spellEnd"/>
      <w:r w:rsidR="004E3838">
        <w:rPr>
          <w:rFonts w:ascii="GHEA Grapalat" w:hAnsi="GHEA Grapalat"/>
          <w:i w:val="0"/>
        </w:rPr>
        <w:t xml:space="preserve"> </w:t>
      </w:r>
      <w:proofErr w:type="spellStart"/>
      <w:r w:rsidR="004E3838">
        <w:rPr>
          <w:rFonts w:ascii="GHEA Grapalat" w:hAnsi="GHEA Grapalat"/>
          <w:i w:val="0"/>
        </w:rPr>
        <w:t>աշխատանք</w:t>
      </w:r>
      <w:proofErr w:type="spellEnd"/>
      <w:r w:rsidR="004E3838">
        <w:rPr>
          <w:rFonts w:ascii="GHEA Grapalat" w:hAnsi="GHEA Grapalat"/>
          <w:i w:val="0"/>
        </w:rPr>
        <w:t>)</w:t>
      </w:r>
      <w:r w:rsidR="004E3838">
        <w:rPr>
          <w:rFonts w:ascii="GHEA Grapalat" w:hAnsi="GHEA Grapalat"/>
          <w:i w:val="0"/>
          <w:lang w:val="af-ZA"/>
        </w:rPr>
        <w:t xml:space="preserve">, </w:t>
      </w:r>
      <w:proofErr w:type="spellStart"/>
      <w:r w:rsidR="004E3838">
        <w:rPr>
          <w:rFonts w:ascii="GHEA Grapalat" w:hAnsi="GHEA Grapalat"/>
          <w:i w:val="0"/>
        </w:rPr>
        <w:t>որ</w:t>
      </w:r>
      <w:proofErr w:type="spellEnd"/>
      <w:r w:rsidR="004E3838">
        <w:rPr>
          <w:rFonts w:ascii="GHEA Grapalat" w:hAnsi="GHEA Grapalat"/>
          <w:i w:val="0"/>
          <w:lang w:val="hy-AM"/>
        </w:rPr>
        <w:t>ը</w:t>
      </w:r>
      <w:r w:rsidR="004E3838">
        <w:rPr>
          <w:rFonts w:ascii="GHEA Grapalat" w:hAnsi="GHEA Grapalat"/>
          <w:i w:val="0"/>
          <w:lang w:val="af-ZA"/>
        </w:rPr>
        <w:t xml:space="preserve"> </w:t>
      </w:r>
      <w:proofErr w:type="spellStart"/>
      <w:r w:rsidR="004E3838">
        <w:rPr>
          <w:rFonts w:ascii="GHEA Grapalat" w:hAnsi="GHEA Grapalat"/>
          <w:i w:val="0"/>
        </w:rPr>
        <w:t>խմբավորված</w:t>
      </w:r>
      <w:proofErr w:type="spellEnd"/>
      <w:r w:rsidR="004E3838">
        <w:rPr>
          <w:rFonts w:ascii="GHEA Grapalat" w:hAnsi="GHEA Grapalat"/>
          <w:i w:val="0"/>
          <w:lang w:val="af-ZA"/>
        </w:rPr>
        <w:t xml:space="preserve">  </w:t>
      </w:r>
      <w:r w:rsidR="004E3838">
        <w:rPr>
          <w:rFonts w:ascii="GHEA Grapalat" w:hAnsi="GHEA Grapalat"/>
          <w:i w:val="0"/>
        </w:rPr>
        <w:t>է</w:t>
      </w:r>
      <w:r w:rsidR="004E3838">
        <w:rPr>
          <w:rFonts w:ascii="GHEA Grapalat" w:hAnsi="GHEA Grapalat"/>
          <w:i w:val="0"/>
          <w:lang w:val="af-ZA"/>
        </w:rPr>
        <w:t xml:space="preserve"> </w:t>
      </w:r>
      <w:r w:rsidR="004E3838">
        <w:rPr>
          <w:rFonts w:ascii="GHEA Grapalat" w:hAnsi="GHEA Grapalat"/>
          <w:i w:val="0"/>
          <w:lang w:val="hy-AM"/>
        </w:rPr>
        <w:t>1 /մեկ/</w:t>
      </w:r>
      <w:r w:rsidR="004E3838">
        <w:rPr>
          <w:rFonts w:ascii="GHEA Grapalat" w:hAnsi="GHEA Grapalat"/>
          <w:i w:val="0"/>
          <w:lang w:val="af-ZA"/>
        </w:rPr>
        <w:t xml:space="preserve"> </w:t>
      </w:r>
      <w:proofErr w:type="spellStart"/>
      <w:r w:rsidR="004E3838">
        <w:rPr>
          <w:rFonts w:ascii="GHEA Grapalat" w:hAnsi="GHEA Grapalat" w:cs="Sylfaen"/>
          <w:i w:val="0"/>
        </w:rPr>
        <w:t>չափաբաժնում</w:t>
      </w:r>
      <w:proofErr w:type="spellEnd"/>
      <w:r w:rsidR="004E3838">
        <w:rPr>
          <w:rFonts w:ascii="GHEA Grapalat" w:hAnsi="GHEA Grapalat" w:cs="Times Armenian"/>
          <w:i w:val="0"/>
          <w:lang w:val="af-ZA"/>
        </w:rPr>
        <w:t>`</w:t>
      </w:r>
    </w:p>
    <w:p w14:paraId="1ECE30DB" w14:textId="77777777" w:rsidR="004E3838" w:rsidRDefault="004E3838" w:rsidP="004E383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4E3838" w14:paraId="1B044EE8" w14:textId="77777777" w:rsidTr="004E3838">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350631" w14:textId="77777777" w:rsidR="004E3838" w:rsidRDefault="004E383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783B6E53" w14:textId="77777777" w:rsidR="004E3838" w:rsidRDefault="004E3838">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4E3838" w14:paraId="60EBC9E6" w14:textId="77777777" w:rsidTr="004E3838">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0F53CB5D" w14:textId="77777777" w:rsidR="004E3838" w:rsidRDefault="004E383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D614A" w14:textId="77777777" w:rsidR="004E3838" w:rsidRDefault="004E3838">
            <w:pPr>
              <w:pStyle w:val="BodyTextIndent2"/>
              <w:spacing w:line="240" w:lineRule="auto"/>
              <w:ind w:firstLine="0"/>
              <w:rPr>
                <w:rFonts w:ascii="GHEA Grapalat" w:hAnsi="GHEA Grapalat"/>
                <w:b/>
                <w:bCs/>
                <w:i/>
                <w:iCs/>
                <w:sz w:val="14"/>
                <w:szCs w:val="14"/>
              </w:rPr>
            </w:pPr>
            <w:r>
              <w:rPr>
                <w:rFonts w:ascii="GHEA Grapalat" w:hAnsi="GHEA Grapalat"/>
                <w:b/>
                <w:i/>
                <w:iCs/>
                <w:sz w:val="18"/>
                <w:szCs w:val="14"/>
                <w:lang w:val="hy-AM"/>
              </w:rPr>
              <w:t>գնման</w:t>
            </w:r>
            <w:r>
              <w:rPr>
                <w:rFonts w:ascii="GHEA Grapalat" w:hAnsi="GHEA Grapalat"/>
                <w:bCs/>
                <w:i/>
                <w:iCs/>
                <w:sz w:val="18"/>
                <w:szCs w:val="14"/>
                <w:lang w:val="hy-AM"/>
              </w:rPr>
              <w:t xml:space="preserve"> </w:t>
            </w:r>
            <w:r>
              <w:rPr>
                <w:rFonts w:ascii="GHEA Grapalat" w:hAnsi="GHEA Grapalat"/>
                <w:b/>
                <w:i/>
                <w:iCs/>
                <w:sz w:val="18"/>
                <w:szCs w:val="14"/>
                <w:lang w:val="hy-AM"/>
              </w:rPr>
              <w:t>գինը</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427A17B1" w14:textId="77777777" w:rsidR="004E3838" w:rsidRDefault="004E3838">
            <w:pPr>
              <w:rPr>
                <w:rFonts w:ascii="GHEA Grapalat" w:hAnsi="GHEA Grapalat"/>
                <w:b/>
                <w:bCs/>
                <w:i/>
                <w:iCs/>
                <w:sz w:val="20"/>
                <w:szCs w:val="20"/>
                <w:lang w:val="af-ZA"/>
              </w:rPr>
            </w:pPr>
          </w:p>
        </w:tc>
      </w:tr>
      <w:tr w:rsidR="004E3838" w:rsidRPr="00BB4E23" w14:paraId="09594EC9" w14:textId="77777777" w:rsidTr="004E3838">
        <w:tc>
          <w:tcPr>
            <w:tcW w:w="1701" w:type="dxa"/>
            <w:tcBorders>
              <w:top w:val="single" w:sz="4" w:space="0" w:color="auto"/>
              <w:left w:val="single" w:sz="4" w:space="0" w:color="auto"/>
              <w:bottom w:val="single" w:sz="4" w:space="0" w:color="auto"/>
              <w:right w:val="single" w:sz="4" w:space="0" w:color="auto"/>
            </w:tcBorders>
            <w:vAlign w:val="center"/>
            <w:hideMark/>
          </w:tcPr>
          <w:p w14:paraId="50AD6C46" w14:textId="77777777" w:rsidR="004E3838" w:rsidRDefault="004E3838">
            <w:pPr>
              <w:pStyle w:val="BodyTextIndent2"/>
              <w:spacing w:line="240" w:lineRule="auto"/>
              <w:ind w:firstLine="0"/>
              <w:jc w:val="center"/>
              <w:rPr>
                <w:rFonts w:ascii="GHEA Grapalat" w:hAnsi="GHEA Grapalat"/>
                <w:sz w:val="16"/>
              </w:rPr>
            </w:pPr>
            <w:r>
              <w:rPr>
                <w:rFonts w:ascii="GHEA Grapalat" w:hAnsi="GHEA Grapalat"/>
                <w:sz w:val="16"/>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1F8C9A" w14:textId="5028ACCF" w:rsidR="004E3838" w:rsidRPr="004E3838" w:rsidRDefault="004E3838">
            <w:pPr>
              <w:pStyle w:val="BodyTextIndent2"/>
              <w:spacing w:line="240" w:lineRule="auto"/>
              <w:ind w:firstLine="0"/>
              <w:jc w:val="center"/>
              <w:rPr>
                <w:rFonts w:ascii="GHEA Grapalat" w:hAnsi="GHEA Grapalat"/>
                <w:lang w:val="hy-AM"/>
              </w:rPr>
            </w:pPr>
            <w:r>
              <w:rPr>
                <w:rFonts w:ascii="GHEA Grapalat" w:hAnsi="GHEA Grapalat"/>
                <w:lang w:val="hy-AM"/>
              </w:rPr>
              <w:t xml:space="preserve">Մինչև </w:t>
            </w:r>
            <w:r w:rsidR="002039AC">
              <w:rPr>
                <w:rFonts w:ascii="GHEA Grapalat" w:hAnsi="GHEA Grapalat"/>
                <w:lang w:val="hy-AM"/>
              </w:rPr>
              <w:t>6</w:t>
            </w:r>
            <w:r w:rsidR="00903778">
              <w:rPr>
                <w:rFonts w:ascii="GHEA Grapalat" w:hAnsi="GHEA Grapalat"/>
                <w:lang w:val="hy-AM"/>
              </w:rPr>
              <w:t>,</w:t>
            </w:r>
            <w:r w:rsidR="002039AC">
              <w:rPr>
                <w:rFonts w:ascii="GHEA Grapalat" w:hAnsi="GHEA Grapalat"/>
                <w:lang w:val="hy-AM"/>
              </w:rPr>
              <w:t>0</w:t>
            </w:r>
            <w:r>
              <w:rPr>
                <w:rFonts w:ascii="GHEA Grapalat" w:hAnsi="GHEA Grapalat"/>
                <w:lang w:val="hy-AM"/>
              </w:rPr>
              <w:t>00</w:t>
            </w:r>
            <w:r w:rsidR="00903778">
              <w:rPr>
                <w:rFonts w:ascii="GHEA Grapalat" w:hAnsi="GHEA Grapalat"/>
                <w:lang w:val="hy-AM"/>
              </w:rPr>
              <w:t>,</w:t>
            </w:r>
            <w:r>
              <w:rPr>
                <w:rFonts w:ascii="GHEA Grapalat" w:hAnsi="GHEA Grapalat"/>
                <w:lang w:val="hy-AM"/>
              </w:rPr>
              <w:t>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5D61BB3F" w14:textId="578535EB" w:rsidR="004E3838" w:rsidRPr="008B4F5C" w:rsidRDefault="008B4F5C">
            <w:pPr>
              <w:pStyle w:val="BodyTextIndent2"/>
              <w:spacing w:line="240" w:lineRule="auto"/>
              <w:ind w:firstLine="0"/>
              <w:rPr>
                <w:rFonts w:ascii="GHEA Grapalat" w:hAnsi="GHEA Grapalat"/>
                <w:vertAlign w:val="subscript"/>
              </w:rPr>
            </w:pPr>
            <w:r w:rsidRPr="008B4F5C">
              <w:rPr>
                <w:rFonts w:ascii="GHEA Grapalat" w:hAnsi="GHEA Grapalat"/>
                <w:b/>
                <w:bCs/>
                <w:lang w:val="hy-AM"/>
              </w:rPr>
              <w:t xml:space="preserve">Երևան քաղաքի </w:t>
            </w:r>
            <w:r w:rsidR="002039AC">
              <w:rPr>
                <w:rFonts w:ascii="GHEA Grapalat" w:hAnsi="GHEA Grapalat"/>
                <w:b/>
                <w:bCs/>
                <w:lang w:val="hy-AM"/>
              </w:rPr>
              <w:t>Նուբարաշեն</w:t>
            </w:r>
            <w:r w:rsidRPr="008B4F5C">
              <w:rPr>
                <w:rFonts w:ascii="GHEA Grapalat" w:hAnsi="GHEA Grapalat"/>
                <w:b/>
                <w:bCs/>
                <w:lang w:val="hy-AM"/>
              </w:rPr>
              <w:t xml:space="preserve"> վարչական շրջանի</w:t>
            </w:r>
            <w:r w:rsidRPr="008B4F5C">
              <w:rPr>
                <w:rFonts w:ascii="GHEA Grapalat" w:eastAsia="MS Mincho" w:hAnsi="GHEA Grapalat" w:cs="Sylfaen"/>
                <w:b/>
                <w:bCs/>
                <w:szCs w:val="24"/>
                <w:lang w:val="hy-AM" w:eastAsia="ja-JP"/>
              </w:rPr>
              <w:t xml:space="preserve"> հրատապ լուծում պահանջող ընթացիկ ծառայություններ</w:t>
            </w:r>
            <w:r w:rsidRPr="008B4F5C">
              <w:rPr>
                <w:rFonts w:ascii="GHEA Grapalat" w:hAnsi="GHEA Grapalat"/>
              </w:rPr>
              <w:t xml:space="preserve">  </w:t>
            </w:r>
          </w:p>
        </w:tc>
      </w:tr>
    </w:tbl>
    <w:p w14:paraId="00E7A5FA" w14:textId="57235CB2" w:rsidR="00096865" w:rsidRPr="00E26C98" w:rsidRDefault="004E3838" w:rsidP="004E3838">
      <w:pPr>
        <w:pStyle w:val="Heading3"/>
        <w:spacing w:line="240" w:lineRule="auto"/>
        <w:ind w:firstLine="567"/>
        <w:jc w:val="both"/>
        <w:rPr>
          <w:rFonts w:ascii="GHEA Grapalat" w:hAnsi="GHEA Grapalat"/>
          <w:lang w:val="hy-AM"/>
        </w:rPr>
      </w:pPr>
      <w:r w:rsidRPr="004E3838">
        <w:rPr>
          <w:rFonts w:ascii="GHEA Grapalat" w:hAnsi="GHEA Grapalat"/>
          <w:lang w:val="hy-AM"/>
        </w:rPr>
        <w:t xml:space="preserve"> </w:t>
      </w:r>
      <w:r w:rsidR="007F0755" w:rsidRPr="00E26C98">
        <w:rPr>
          <w:rFonts w:ascii="GHEA Grapalat" w:hAnsi="GHEA Grapalat"/>
          <w:lang w:val="hy-AM"/>
        </w:rPr>
        <w:t xml:space="preserve">Ծառայության </w:t>
      </w:r>
      <w:r w:rsidR="00096865" w:rsidRPr="00E26C98">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26C98">
        <w:rPr>
          <w:rFonts w:ascii="GHEA Grapalat" w:hAnsi="GHEA Grapalat"/>
          <w:lang w:val="hy-AM"/>
        </w:rPr>
        <w:t xml:space="preserve">կնքվելիք </w:t>
      </w:r>
      <w:r w:rsidR="00096865" w:rsidRPr="00E26C98">
        <w:rPr>
          <w:rFonts w:ascii="GHEA Grapalat" w:hAnsi="GHEA Grapalat"/>
          <w:lang w:val="hy-AM"/>
        </w:rPr>
        <w:t xml:space="preserve">պայմանագրի անբաժանելի մասը, որի նախագիծը ներկայացված է սույն հրավերի N </w:t>
      </w:r>
      <w:r w:rsidR="00F473D6" w:rsidRPr="00E26C98">
        <w:rPr>
          <w:rFonts w:ascii="GHEA Grapalat" w:hAnsi="GHEA Grapalat"/>
          <w:lang w:val="hy-AM"/>
        </w:rPr>
        <w:t>6</w:t>
      </w:r>
      <w:r w:rsidR="00096865" w:rsidRPr="00E26C98">
        <w:rPr>
          <w:rFonts w:ascii="GHEA Grapalat" w:hAnsi="GHEA Grapalat"/>
          <w:lang w:val="hy-AM"/>
        </w:rPr>
        <w:t xml:space="preserve"> հավելվածում</w:t>
      </w:r>
      <w:r w:rsidR="004D5671" w:rsidRPr="00E26C98">
        <w:rPr>
          <w:rFonts w:ascii="GHEA Grapalat" w:hAnsi="GHEA Grapalat"/>
          <w:lang w:val="hy-AM"/>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2"/>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60785BE"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F758B06"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879D4">
        <w:rPr>
          <w:rFonts w:ascii="GHEA Grapalat" w:hAnsi="GHEA Grapalat" w:cs="Sylfaen"/>
          <w:szCs w:val="24"/>
          <w:lang w:val="hy-AM"/>
        </w:rPr>
        <w:t>գնանշման հարցման</w:t>
      </w:r>
      <w:r w:rsidR="00A879D4"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4167D52D"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2039AC">
        <w:rPr>
          <w:rFonts w:ascii="GHEA Grapalat" w:hAnsi="GHEA Grapalat"/>
          <w:b/>
        </w:rPr>
        <w:t>սեպտեմբերի</w:t>
      </w:r>
      <w:r w:rsidR="00CF5094" w:rsidRPr="00CF5094">
        <w:rPr>
          <w:rFonts w:ascii="GHEA Grapalat" w:hAnsi="GHEA Grapalat"/>
          <w:b/>
        </w:rPr>
        <w:t xml:space="preserve"> </w:t>
      </w:r>
      <w:r w:rsidR="00B16F21">
        <w:rPr>
          <w:rFonts w:ascii="GHEA Grapalat" w:hAnsi="GHEA Grapalat"/>
          <w:b/>
        </w:rPr>
        <w:t>9</w:t>
      </w:r>
      <w:r w:rsidR="00801BD6" w:rsidRPr="00CF5094">
        <w:rPr>
          <w:rFonts w:ascii="GHEA Grapalat" w:hAnsi="GHEA Grapalat"/>
          <w:b/>
          <w:lang w:val="hy-AM"/>
        </w:rPr>
        <w:t>-ը, ժամը 11:00</w:t>
      </w:r>
      <w:r w:rsidR="00801BD6" w:rsidRPr="00CF5094">
        <w:rPr>
          <w:rFonts w:ascii="GHEA Grapalat" w:hAnsi="GHEA Grapalat" w:cs="Sylfaen"/>
          <w:szCs w:val="24"/>
          <w:lang w:val="hy-AM"/>
        </w:rPr>
        <w:t>-ն</w:t>
      </w:r>
      <w:r w:rsidR="00801BD6" w:rsidRPr="00406C77">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3"/>
      </w:r>
    </w:p>
    <w:p w14:paraId="08546731" w14:textId="77777777" w:rsidR="005F25D1" w:rsidRDefault="00246F46" w:rsidP="005624A7">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5F25D1" w:rsidRPr="000E207E">
        <w:rPr>
          <w:rFonts w:ascii="GHEA Grapalat" w:hAnsi="GHEA Grapalat" w:cs="Sylfaen"/>
          <w:b/>
          <w:bCs/>
          <w:sz w:val="20"/>
          <w:szCs w:val="24"/>
          <w:lang w:val="hy-AM" w:eastAsia="en-US"/>
        </w:rPr>
        <w:t xml:space="preserve">իր կողմից հաստատված </w:t>
      </w:r>
      <w:r w:rsidR="005F25D1">
        <w:rPr>
          <w:rFonts w:ascii="GHEA Grapalat" w:hAnsi="GHEA Grapalat" w:cs="Sylfaen"/>
          <w:b/>
          <w:bCs/>
          <w:sz w:val="20"/>
          <w:szCs w:val="24"/>
          <w:lang w:val="hy-AM" w:eastAsia="en-US"/>
        </w:rPr>
        <w:t>գնային առաջարկը</w:t>
      </w:r>
      <w:r w:rsidR="005F25D1" w:rsidRPr="000E207E">
        <w:rPr>
          <w:rFonts w:ascii="GHEA Grapalat" w:hAnsi="GHEA Grapalat" w:cs="GHEA Grapalat"/>
          <w:b/>
          <w:bCs/>
          <w:color w:val="000000"/>
          <w:sz w:val="20"/>
          <w:lang w:val="hy-AM"/>
        </w:rPr>
        <w:t xml:space="preserve">՝ </w:t>
      </w:r>
      <w:r w:rsidR="005F25D1" w:rsidRPr="000E207E">
        <w:rPr>
          <w:rFonts w:ascii="GHEA Grapalat" w:hAnsi="GHEA Grapalat"/>
          <w:b/>
          <w:bCs/>
          <w:sz w:val="20"/>
          <w:szCs w:val="18"/>
          <w:lang w:val="hy-AM"/>
        </w:rPr>
        <w:t>տոկոսային արտահայտությամբ</w:t>
      </w:r>
    </w:p>
    <w:p w14:paraId="5F946690" w14:textId="3D16A23F" w:rsidR="000845F6" w:rsidRPr="00F566BF" w:rsidRDefault="00F208A7" w:rsidP="00395642">
      <w:pPr>
        <w:ind w:firstLine="567"/>
        <w:jc w:val="both"/>
        <w:rPr>
          <w:rFonts w:ascii="GHEA Grapalat" w:hAnsi="GHEA Grapalat" w:cs="Sylfaen"/>
          <w:sz w:val="20"/>
          <w:lang w:val="hy-AM"/>
        </w:rPr>
      </w:pPr>
      <w:r>
        <w:rPr>
          <w:rFonts w:ascii="GHEA Grapalat" w:hAnsi="GHEA Grapalat" w:cs="Sylfaen"/>
          <w:sz w:val="20"/>
          <w:lang w:val="hy-AM"/>
        </w:rPr>
        <w:t xml:space="preserve">  </w:t>
      </w:r>
      <w:r w:rsidR="009F21B2" w:rsidRPr="002D4DC4">
        <w:rPr>
          <w:rFonts w:ascii="GHEA Grapalat" w:hAnsi="GHEA Grapalat" w:cs="Sylfaen"/>
          <w:sz w:val="20"/>
          <w:lang w:val="hy-AM"/>
        </w:rPr>
        <w:t>4</w:t>
      </w:r>
      <w:r w:rsidR="003E3FD0" w:rsidRPr="00F566BF">
        <w:rPr>
          <w:rFonts w:ascii="GHEA Grapalat" w:hAnsi="GHEA Grapalat" w:cs="Sylfaen"/>
          <w:sz w:val="20"/>
          <w:lang w:val="hy-AM"/>
        </w:rPr>
        <w:t>)</w:t>
      </w:r>
      <w:r w:rsidR="000845F6" w:rsidRPr="00F566BF">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lang w:val="hy-AM"/>
        </w:rPr>
        <w:t xml:space="preserve">կնքվելիք </w:t>
      </w:r>
      <w:r w:rsidR="000845F6" w:rsidRPr="00F566BF">
        <w:rPr>
          <w:rFonts w:ascii="GHEA Grapalat" w:hAnsi="GHEA Grapalat" w:cs="Sylfaen"/>
          <w:sz w:val="20"/>
          <w:lang w:val="hy-AM"/>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4CCC8CC"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4478BB">
        <w:rPr>
          <w:rFonts w:ascii="GHEA Grapalat" w:hAnsi="GHEA Grapalat" w:cs="Sylfaen"/>
          <w:sz w:val="20"/>
          <w:lang w:val="hy-AM"/>
        </w:rPr>
        <w:t xml:space="preserve"> </w:t>
      </w:r>
      <w:r w:rsidR="004478BB" w:rsidRPr="009450C9">
        <w:rPr>
          <w:rFonts w:ascii="GHEA Grapalat" w:hAnsi="GHEA Grapalat"/>
          <w:b/>
          <w:sz w:val="20"/>
          <w:szCs w:val="20"/>
          <w:lang w:val="hy-AM"/>
        </w:rPr>
        <w:t>տոկոսային արտահայտությամբ</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8353F0" w:rsidR="00337F3C" w:rsidRPr="00F566BF" w:rsidRDefault="00BA64B8" w:rsidP="006C76D9">
      <w:pPr>
        <w:ind w:right="309"/>
        <w:jc w:val="both"/>
        <w:rPr>
          <w:rFonts w:ascii="GHEA Grapalat" w:hAnsi="GHEA Grapalat" w:cs="Sylfaen"/>
          <w:sz w:val="20"/>
          <w:lang w:val="es-ES"/>
        </w:rPr>
      </w:pPr>
      <w:r>
        <w:rPr>
          <w:rFonts w:ascii="GHEA Grapalat" w:hAnsi="GHEA Grapalat"/>
          <w:sz w:val="20"/>
          <w:lang w:val="hy-AM"/>
        </w:rPr>
        <w:lastRenderedPageBreak/>
        <w:t xml:space="preserve">         </w:t>
      </w:r>
      <w:r w:rsidR="00C8055A"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lang w:val="hy-AM"/>
        </w:rPr>
        <w:t>Մ</w:t>
      </w:r>
      <w:r w:rsidR="00A45946" w:rsidRPr="00F566BF">
        <w:rPr>
          <w:rFonts w:ascii="GHEA Grapalat" w:hAnsi="GHEA Grapalat" w:cs="Sylfaen"/>
          <w:sz w:val="20"/>
          <w:lang w:val="hy-AM"/>
        </w:rPr>
        <w:t xml:space="preserve">ասնակիցը գնային առաջարկը ներկայացնում է </w:t>
      </w:r>
      <w:r w:rsidR="006C76D9" w:rsidRPr="009450C9">
        <w:rPr>
          <w:rFonts w:ascii="GHEA Grapalat" w:hAnsi="GHEA Grapalat"/>
          <w:b/>
          <w:sz w:val="20"/>
          <w:szCs w:val="20"/>
          <w:lang w:val="hy-AM"/>
        </w:rPr>
        <w:t xml:space="preserve">տոկոսային արտահայտությամբ </w:t>
      </w:r>
      <w:r w:rsidR="006C76D9" w:rsidRPr="009450C9">
        <w:rPr>
          <w:rFonts w:ascii="GHEA Grapalat" w:hAnsi="GHEA Grapalat"/>
          <w:b/>
          <w:sz w:val="20"/>
          <w:szCs w:val="20"/>
          <w:lang w:val="es-ES"/>
        </w:rPr>
        <w:t>(</w:t>
      </w:r>
      <w:r w:rsidR="006C76D9" w:rsidRPr="009450C9">
        <w:rPr>
          <w:rFonts w:ascii="GHEA Grapalat" w:hAnsi="GHEA Grapalat"/>
          <w:b/>
          <w:sz w:val="20"/>
          <w:szCs w:val="20"/>
          <w:lang w:val="hy-AM"/>
        </w:rPr>
        <w:t>Համաձայն հավելված 2</w:t>
      </w:r>
      <w:r w:rsidR="006C76D9" w:rsidRPr="009450C9">
        <w:rPr>
          <w:rFonts w:ascii="GHEA Grapalat" w:hAnsi="GHEA Grapalat"/>
          <w:b/>
          <w:sz w:val="20"/>
          <w:szCs w:val="20"/>
          <w:lang w:val="es-ES"/>
        </w:rPr>
        <w:t>)</w:t>
      </w:r>
      <w:r w:rsidR="006C76D9" w:rsidRPr="009450C9">
        <w:rPr>
          <w:rFonts w:ascii="GHEA Grapalat" w:hAnsi="GHEA Grapalat" w:cs="Sylfaen"/>
          <w:sz w:val="20"/>
          <w:szCs w:val="20"/>
          <w:lang w:val="hy-AM"/>
        </w:rPr>
        <w:t>:</w:t>
      </w:r>
      <w:r w:rsidR="006C76D9">
        <w:rPr>
          <w:rFonts w:ascii="GHEA Grapalat" w:hAnsi="GHEA Grapalat" w:cs="Sylfaen"/>
          <w:sz w:val="20"/>
          <w:lang w:val="hy-AM"/>
        </w:rPr>
        <w:t xml:space="preserve"> </w:t>
      </w:r>
      <w:r w:rsidR="005855C3" w:rsidRPr="00BA64B8">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BA64B8">
        <w:rPr>
          <w:rFonts w:ascii="GHEA Grapalat" w:hAnsi="GHEA Grapalat" w:cs="Sylfaen"/>
          <w:sz w:val="20"/>
          <w:lang w:val="hy-AM"/>
        </w:rPr>
        <w:t>մ</w:t>
      </w:r>
      <w:r w:rsidR="00A45946"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lang w:val="es-ES"/>
        </w:rPr>
        <w:t xml:space="preserve"> </w:t>
      </w:r>
      <w:r w:rsidR="008F409E"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8F409E">
        <w:rPr>
          <w:rFonts w:ascii="GHEA Grapalat" w:hAnsi="GHEA Grapalat"/>
          <w:b/>
          <w:bCs/>
          <w:sz w:val="20"/>
          <w:szCs w:val="20"/>
          <w:lang w:val="hy-AM"/>
        </w:rPr>
        <w:t>2</w:t>
      </w:r>
      <w:r w:rsidR="008F409E" w:rsidRPr="009450C9">
        <w:rPr>
          <w:rFonts w:ascii="GHEA Grapalat" w:hAnsi="GHEA Grapalat"/>
          <w:b/>
          <w:bCs/>
          <w:sz w:val="20"/>
          <w:szCs w:val="20"/>
          <w:lang w:val="hy-AM"/>
        </w:rPr>
        <w:t>-ում սահմանված օրինակելի ձևաչափի համաձայն</w:t>
      </w:r>
      <w:r w:rsidR="006C76D9" w:rsidRPr="009450C9">
        <w:rPr>
          <w:rFonts w:ascii="GHEA Grapalat" w:hAnsi="GHEA Grapalat"/>
          <w:b/>
          <w:bCs/>
          <w:sz w:val="20"/>
          <w:szCs w:val="20"/>
          <w:lang w:val="hy-AM"/>
        </w:rPr>
        <w:t>:</w:t>
      </w:r>
      <w:r w:rsidR="00A45946"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Ընդ</w:t>
      </w:r>
      <w:proofErr w:type="spellEnd"/>
      <w:r w:rsidR="00337F3C"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որում</w:t>
      </w:r>
      <w:proofErr w:type="spellEnd"/>
      <w:r w:rsidR="00337F3C" w:rsidRPr="00F566BF">
        <w:rPr>
          <w:rFonts w:ascii="GHEA Grapalat" w:hAnsi="GHEA Grapalat" w:cs="Sylfaen"/>
          <w:sz w:val="20"/>
          <w:lang w:val="es-ES"/>
        </w:rPr>
        <w:t>՝</w:t>
      </w:r>
    </w:p>
    <w:p w14:paraId="3B17C053" w14:textId="77777777"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AC68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1DA6EAC6" w14:textId="77777777" w:rsidR="008F409E" w:rsidRPr="005E00F2"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27896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DB255B5"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D8EF711" w14:textId="77777777" w:rsidR="008F409E" w:rsidRDefault="008F409E" w:rsidP="008F409E">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14A56490" w14:textId="0E86221B"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6C76D9">
        <w:rPr>
          <w:rFonts w:ascii="GHEA Grapalat" w:hAnsi="GHEA Grapalat"/>
          <w:sz w:val="20"/>
          <w:lang w:val="hy-AM"/>
        </w:rPr>
        <w:t xml:space="preserve"> </w:t>
      </w:r>
      <w:r w:rsidR="006C76D9" w:rsidRPr="009450C9">
        <w:rPr>
          <w:rFonts w:ascii="GHEA Grapalat" w:hAnsi="GHEA Grapalat"/>
          <w:b/>
          <w:sz w:val="20"/>
          <w:szCs w:val="18"/>
          <w:lang w:val="hy-AM"/>
        </w:rPr>
        <w:t>տոկոսային արտահայտությամբ</w:t>
      </w:r>
      <w:r w:rsidR="006C76D9" w:rsidRPr="009450C9">
        <w:rPr>
          <w:rFonts w:ascii="GHEA Grapalat" w:hAnsi="GHEA Grapalat"/>
          <w:sz w:val="18"/>
          <w:szCs w:val="18"/>
          <w:lang w:val="es-ES"/>
        </w:rPr>
        <w:t xml:space="preserve"> </w:t>
      </w:r>
      <w:r w:rsidR="006C76D9" w:rsidRPr="009450C9">
        <w:rPr>
          <w:rFonts w:ascii="GHEA Grapalat" w:hAnsi="GHEA Grapalat"/>
          <w:b/>
          <w:sz w:val="20"/>
          <w:lang w:val="es-ES"/>
        </w:rPr>
        <w:t>(</w:t>
      </w:r>
      <w:r w:rsidR="006C76D9" w:rsidRPr="009450C9">
        <w:rPr>
          <w:rFonts w:ascii="GHEA Grapalat" w:hAnsi="GHEA Grapalat"/>
          <w:b/>
          <w:sz w:val="20"/>
          <w:lang w:val="hy-AM"/>
        </w:rPr>
        <w:t xml:space="preserve">Համաձայն հավելված </w:t>
      </w:r>
      <w:r w:rsidR="00BA64B8">
        <w:rPr>
          <w:rFonts w:ascii="GHEA Grapalat" w:hAnsi="GHEA Grapalat"/>
          <w:b/>
          <w:sz w:val="20"/>
          <w:lang w:val="hy-AM"/>
        </w:rPr>
        <w:t>2</w:t>
      </w:r>
      <w:r w:rsidR="006C76D9" w:rsidRPr="009450C9">
        <w:rPr>
          <w:rFonts w:ascii="GHEA Grapalat" w:hAnsi="GHEA Grapalat"/>
          <w:b/>
          <w:sz w:val="20"/>
          <w:lang w:val="es-ES"/>
        </w:rPr>
        <w:t>)</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Default="00220C7C" w:rsidP="00EF3662">
      <w:pPr>
        <w:pStyle w:val="BodyTextIndent"/>
        <w:spacing w:line="240" w:lineRule="auto"/>
        <w:ind w:firstLine="567"/>
        <w:rPr>
          <w:rFonts w:ascii="GHEA Grapalat" w:hAnsi="GHEA Grapalat" w:cs="Sylfaen"/>
          <w:i w:val="0"/>
          <w:szCs w:val="24"/>
          <w:lang w:val="hy-AM"/>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2438A799" w14:textId="77777777" w:rsidR="00551E0E" w:rsidRDefault="00551E0E" w:rsidP="00EF3662">
      <w:pPr>
        <w:pStyle w:val="BodyTextIndent"/>
        <w:spacing w:line="240" w:lineRule="auto"/>
        <w:ind w:firstLine="567"/>
        <w:rPr>
          <w:rFonts w:ascii="GHEA Grapalat" w:hAnsi="GHEA Grapalat" w:cs="Sylfaen"/>
          <w:i w:val="0"/>
          <w:szCs w:val="24"/>
          <w:lang w:val="hy-AM"/>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7281671D"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2039AC">
        <w:rPr>
          <w:rFonts w:ascii="GHEA Grapalat" w:hAnsi="GHEA Grapalat"/>
          <w:b/>
        </w:rPr>
        <w:t>սեպտեմբերի</w:t>
      </w:r>
      <w:r w:rsidR="00CF5094" w:rsidRPr="00CF5094">
        <w:rPr>
          <w:rFonts w:ascii="GHEA Grapalat" w:hAnsi="GHEA Grapalat"/>
          <w:b/>
        </w:rPr>
        <w:t xml:space="preserve"> </w:t>
      </w:r>
      <w:r w:rsidR="00B16F21">
        <w:rPr>
          <w:rFonts w:ascii="GHEA Grapalat" w:hAnsi="GHEA Grapalat"/>
          <w:b/>
        </w:rPr>
        <w:t>9</w:t>
      </w:r>
      <w:r w:rsidR="00FE181E" w:rsidRPr="00CF5094">
        <w:rPr>
          <w:rFonts w:ascii="GHEA Grapalat" w:hAnsi="GHEA Grapalat"/>
          <w:b/>
          <w:lang w:val="hy-AM"/>
        </w:rPr>
        <w:t>-</w:t>
      </w:r>
      <w:r w:rsidR="004C5289" w:rsidRPr="00CF5094">
        <w:rPr>
          <w:rFonts w:ascii="GHEA Grapalat" w:hAnsi="GHEA Grapalat"/>
          <w:b/>
          <w:lang w:val="hy-AM"/>
        </w:rPr>
        <w:t>ին</w:t>
      </w:r>
      <w:r w:rsidR="00FE181E" w:rsidRPr="00CF5094">
        <w:rPr>
          <w:rFonts w:ascii="GHEA Grapalat" w:hAnsi="GHEA Grapalat"/>
          <w:b/>
          <w:lang w:val="hy-AM"/>
        </w:rPr>
        <w:t>, ժամը 11:00</w:t>
      </w:r>
      <w:r w:rsidR="00FE181E" w:rsidRPr="00CF5094">
        <w:rPr>
          <w:rFonts w:ascii="GHEA Grapalat" w:hAnsi="GHEA Grapalat" w:cs="Sylfaen"/>
          <w:szCs w:val="24"/>
        </w:rPr>
        <w:t>-</w:t>
      </w:r>
      <w:r w:rsidR="00FE181E" w:rsidRPr="005E1F72">
        <w:rPr>
          <w:rFonts w:ascii="GHEA Grapalat" w:hAnsi="GHEA Grapalat" w:cs="Sylfaen"/>
          <w:szCs w:val="24"/>
          <w:lang w:val="en-US"/>
        </w:rPr>
        <w:t>ի</w:t>
      </w:r>
      <w:r w:rsidR="00FE181E" w:rsidRPr="005E1F72">
        <w:rPr>
          <w:rFonts w:ascii="GHEA Grapalat" w:hAnsi="GHEA Grapalat" w:cs="Sylfaen"/>
          <w:szCs w:val="24"/>
          <w:lang w:val="ru-RU"/>
        </w:rPr>
        <w:t>ն։</w:t>
      </w:r>
    </w:p>
    <w:p w14:paraId="49ED33DC" w14:textId="0F3A2A41"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0019731E" w:rsidRPr="00CD5A94">
        <w:rPr>
          <w:rFonts w:ascii="GHEA Grapalat" w:hAnsi="GHEA Grapalat"/>
          <w:b/>
          <w:sz w:val="20"/>
          <w:szCs w:val="20"/>
          <w:lang w:val="af-ZA"/>
        </w:rPr>
        <w:t>տոկոսային արտահայտությամբ,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2F07985A"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lastRenderedPageBreak/>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5E7094" w:rsidRPr="00845323">
        <w:rPr>
          <w:rFonts w:ascii="GHEA Grapalat" w:hAnsi="GHEA Grapalat" w:cs="GHEA Grapalat"/>
          <w:b/>
          <w:bCs/>
          <w:color w:val="000000"/>
          <w:sz w:val="20"/>
          <w:szCs w:val="20"/>
          <w:lang w:val="af-ZA"/>
        </w:rPr>
        <w:t>գնային առաջարկները տոկոսային արտահայտությամբ</w:t>
      </w:r>
      <w:r w:rsidR="005E7094">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4727BBF3"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981CC0" w:rsidRPr="003B59E7">
        <w:rPr>
          <w:rFonts w:ascii="GHEA Grapalat" w:hAnsi="GHEA Grapalat" w:cs="Sylfaen"/>
          <w:b/>
          <w:bCs/>
          <w:lang w:val="ru-RU"/>
        </w:rPr>
        <w:t>նվազագույն</w:t>
      </w:r>
      <w:r w:rsidR="00981CC0" w:rsidRPr="003B59E7">
        <w:rPr>
          <w:rFonts w:ascii="GHEA Grapalat" w:hAnsi="GHEA Grapalat" w:cs="Sylfaen"/>
          <w:b/>
          <w:bCs/>
          <w:lang w:val="hy-AM"/>
        </w:rPr>
        <w:t xml:space="preserve"> գնային առաջարկ՝</w:t>
      </w:r>
      <w:r w:rsidR="00981CC0" w:rsidRPr="003B59E7">
        <w:rPr>
          <w:rFonts w:ascii="GHEA Grapalat" w:hAnsi="GHEA Grapalat" w:cs="GHEA Grapalat"/>
          <w:b/>
          <w:bCs/>
          <w:color w:val="000000"/>
        </w:rPr>
        <w:t xml:space="preserve"> տոկոսային արտահայտությամբ</w:t>
      </w:r>
      <w:r w:rsidR="00981CC0" w:rsidRPr="00845323">
        <w:rPr>
          <w:rFonts w:ascii="GHEA Grapalat" w:hAnsi="GHEA Grapalat" w:cs="Sylfaen"/>
        </w:rPr>
        <w:t xml:space="preserve"> </w:t>
      </w:r>
      <w:r w:rsidR="004C5CE8" w:rsidRPr="00845323">
        <w:rPr>
          <w:rFonts w:ascii="GHEA Grapalat" w:hAnsi="GHEA Grapalat" w:cs="Sylfaen"/>
          <w:lang w:val="ru-RU"/>
        </w:rPr>
        <w:t>առաջարկ</w:t>
      </w:r>
      <w:r w:rsidR="004C5CE8" w:rsidRPr="00845323">
        <w:rPr>
          <w:rFonts w:ascii="GHEA Grapalat" w:hAnsi="GHEA Grapalat" w:cs="Sylfaen"/>
        </w:rPr>
        <w:t xml:space="preserve"> </w:t>
      </w:r>
      <w:r w:rsidR="004C5CE8" w:rsidRPr="00845323">
        <w:rPr>
          <w:rFonts w:ascii="GHEA Grapalat" w:hAnsi="GHEA Grapalat" w:cs="Sylfaen"/>
          <w:lang w:val="ru-RU"/>
        </w:rPr>
        <w:t>ներկայացրած</w:t>
      </w:r>
      <w:r w:rsidR="004C5CE8" w:rsidRPr="00845323">
        <w:rPr>
          <w:rFonts w:ascii="GHEA Grapalat" w:hAnsi="GHEA Grapalat" w:cs="Sylfaen"/>
        </w:rPr>
        <w:t xml:space="preserve"> </w:t>
      </w:r>
      <w:r w:rsidR="004C5CE8" w:rsidRPr="00845323">
        <w:rPr>
          <w:rFonts w:ascii="GHEA Grapalat" w:hAnsi="GHEA Grapalat" w:cs="Sylfaen"/>
          <w:lang w:val="en-US"/>
        </w:rPr>
        <w:t>մ</w:t>
      </w:r>
      <w:r w:rsidR="004C5CE8" w:rsidRPr="00845323">
        <w:rPr>
          <w:rFonts w:ascii="GHEA Grapalat" w:hAnsi="GHEA Grapalat" w:cs="Sylfaen"/>
          <w:lang w:val="ru-RU"/>
        </w:rPr>
        <w:t>ասնակցին</w:t>
      </w:r>
      <w:r w:rsidR="004C5CE8" w:rsidRPr="00845323">
        <w:rPr>
          <w:rFonts w:ascii="GHEA Grapalat" w:hAnsi="GHEA Grapalat" w:cs="Sylfaen"/>
        </w:rPr>
        <w:t xml:space="preserve"> </w:t>
      </w:r>
      <w:r w:rsidR="004C5CE8" w:rsidRPr="00845323">
        <w:rPr>
          <w:rFonts w:ascii="GHEA Grapalat" w:hAnsi="GHEA Grapalat" w:cs="Sylfaen"/>
          <w:lang w:val="ru-RU"/>
        </w:rPr>
        <w:t>նախապատվություն</w:t>
      </w:r>
      <w:r w:rsidR="004C5CE8" w:rsidRPr="00845323">
        <w:rPr>
          <w:rFonts w:ascii="GHEA Grapalat" w:hAnsi="GHEA Grapalat" w:cs="Sylfaen"/>
        </w:rPr>
        <w:t xml:space="preserve"> </w:t>
      </w:r>
      <w:r w:rsidR="004C5CE8" w:rsidRPr="00845323">
        <w:rPr>
          <w:rFonts w:ascii="GHEA Grapalat" w:hAnsi="GHEA Grapalat" w:cs="Sylfaen"/>
          <w:lang w:val="ru-RU"/>
        </w:rPr>
        <w:t>տալու</w:t>
      </w:r>
      <w:r w:rsidR="004C5CE8" w:rsidRPr="00845323">
        <w:rPr>
          <w:rFonts w:ascii="GHEA Grapalat" w:hAnsi="GHEA Grapalat" w:cs="Sylfaen"/>
        </w:rPr>
        <w:t xml:space="preserve"> </w:t>
      </w:r>
      <w:r w:rsidR="004C5CE8" w:rsidRPr="00845323">
        <w:rPr>
          <w:rFonts w:ascii="GHEA Grapalat" w:hAnsi="GHEA Grapalat" w:cs="Sylfaen"/>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122E1E">
        <w:rPr>
          <w:rFonts w:ascii="GHEA Grapalat" w:hAnsi="GHEA Grapalat" w:cs="Sylfaen"/>
          <w:lang w:val="hy-AM"/>
        </w:rPr>
        <w:t xml:space="preserve"> </w:t>
      </w:r>
      <w:r w:rsidR="00122E1E" w:rsidRPr="00845323">
        <w:rPr>
          <w:rFonts w:ascii="GHEA Grapalat" w:hAnsi="GHEA Grapalat" w:cs="GHEA Grapalat"/>
          <w:b/>
          <w:bCs/>
          <w:color w:val="000000"/>
        </w:rPr>
        <w:t>տոկոսային արտահայտությամբ</w:t>
      </w:r>
      <w:r w:rsidR="00122E1E" w:rsidRPr="00845323">
        <w:rPr>
          <w:rFonts w:ascii="GHEA Grapalat" w:hAnsi="GHEA Grapalat" w:cs="Sylfaen"/>
          <w:lang w:val="hy-AM"/>
        </w:rPr>
        <w:t>:</w:t>
      </w:r>
    </w:p>
    <w:p w14:paraId="640B7DFE" w14:textId="72A8F7C3"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981CC0" w:rsidRPr="004B52EC">
        <w:rPr>
          <w:rFonts w:ascii="GHEA Grapalat" w:hAnsi="GHEA Grapalat" w:cs="Sylfaen"/>
          <w:b/>
          <w:i w:val="0"/>
          <w:lang w:val="hy-AM"/>
        </w:rPr>
        <w:t>ՀՀ Կենտրոնական բանկի կողմից</w:t>
      </w:r>
      <w:r w:rsidR="00981CC0">
        <w:rPr>
          <w:rFonts w:ascii="GHEA Grapalat" w:hAnsi="GHEA Grapalat" w:cs="Sylfaen"/>
          <w:b/>
          <w:i w:val="0"/>
          <w:lang w:val="hy-AM"/>
        </w:rPr>
        <w:t xml:space="preserve"> հայտերի բացման օրվա դրությամբ</w:t>
      </w:r>
      <w:r w:rsidR="00981CC0" w:rsidRPr="004B52EC">
        <w:rPr>
          <w:rFonts w:ascii="GHEA Grapalat" w:hAnsi="GHEA Grapalat" w:cs="Sylfaen"/>
          <w:b/>
          <w:i w:val="0"/>
          <w:lang w:val="hy-AM"/>
        </w:rPr>
        <w:t xml:space="preserve"> սահմանված</w:t>
      </w:r>
      <w:r w:rsidR="00981CC0">
        <w:rPr>
          <w:rStyle w:val="FootnoteReference"/>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4"/>
      </w:r>
      <w:r w:rsidR="00F11794" w:rsidRPr="00954C1B">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փոխարժեքով</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67E99F21" w:rsidR="009B6D58" w:rsidRPr="00F566BF" w:rsidRDefault="00BD1B59" w:rsidP="00BD1B59">
      <w:pPr>
        <w:pStyle w:val="norm"/>
        <w:spacing w:line="240" w:lineRule="auto"/>
        <w:ind w:firstLine="0"/>
        <w:rPr>
          <w:rFonts w:ascii="GHEA Grapalat" w:hAnsi="GHEA Grapalat" w:cs="Sylfaen"/>
          <w:sz w:val="20"/>
          <w:szCs w:val="24"/>
          <w:lang w:val="af-ZA" w:eastAsia="en-US"/>
        </w:rPr>
      </w:pPr>
      <w:r>
        <w:rPr>
          <w:rFonts w:ascii="GHEA Grapalat" w:hAnsi="GHEA Grapalat"/>
          <w:sz w:val="20"/>
          <w:lang w:val="hy-AM" w:eastAsia="x-none"/>
        </w:rPr>
        <w:t xml:space="preserve">           </w:t>
      </w:r>
      <w:r w:rsidR="00FD2748"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BD1B59">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00FD2748" w:rsidRPr="00BD1B59">
        <w:rPr>
          <w:rFonts w:ascii="GHEA Grapalat" w:hAnsi="GHEA Grapalat" w:cs="Sylfaen"/>
          <w:sz w:val="20"/>
          <w:szCs w:val="24"/>
          <w:lang w:val="hy-AM" w:eastAsia="en-US"/>
        </w:rPr>
        <w:t>մ</w:t>
      </w:r>
      <w:r w:rsidR="00973FB1" w:rsidRPr="00BD1B59">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BD1B59">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w:t>
      </w:r>
      <w:r w:rsidR="007B6811" w:rsidRPr="00F566BF">
        <w:rPr>
          <w:rFonts w:ascii="GHEA Grapalat" w:hAnsi="GHEA Grapalat"/>
          <w:sz w:val="20"/>
          <w:szCs w:val="20"/>
          <w:lang w:val="af-ZA" w:eastAsia="x-none"/>
        </w:rPr>
        <w:lastRenderedPageBreak/>
        <w:t xml:space="preserve">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 xml:space="preserve">հայտի, պայմանագրի և (կամ) </w:t>
      </w:r>
      <w:r w:rsidRPr="009E1D1C">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7511E8C6" w14:textId="6DB5E36F" w:rsidR="00A5045F" w:rsidRDefault="00196487" w:rsidP="00EF3662">
      <w:pPr>
        <w:pStyle w:val="norm"/>
        <w:spacing w:line="240" w:lineRule="auto"/>
        <w:ind w:firstLine="706"/>
        <w:rPr>
          <w:rFonts w:ascii="GHEA Grapalat" w:hAnsi="GHEA Grapalat" w:cs="Tahoma"/>
          <w:sz w:val="20"/>
          <w:lang w:val="hy-AM"/>
        </w:rPr>
      </w:pPr>
      <w:r w:rsidRPr="00F566BF">
        <w:rPr>
          <w:rFonts w:ascii="GHEA Grapalat" w:hAnsi="GHEA Grapalat"/>
          <w:sz w:val="20"/>
          <w:lang w:val="hy-AM"/>
        </w:rPr>
        <w:lastRenderedPageBreak/>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0024543B" w:rsidRPr="00F566BF">
        <w:rPr>
          <w:rFonts w:ascii="GHEA Grapalat" w:hAnsi="GHEA Grapalat" w:cs="Tahoma"/>
          <w:sz w:val="20"/>
          <w:lang w:val="hy-AM"/>
        </w:rPr>
        <w:t>և</w:t>
      </w:r>
      <w:r w:rsidR="0024543B" w:rsidRPr="00F566BF">
        <w:rPr>
          <w:rFonts w:ascii="GHEA Grapalat" w:hAnsi="GHEA Grapalat" w:cs="Arial Armenian"/>
          <w:sz w:val="20"/>
          <w:lang w:val="hy-AM"/>
        </w:rPr>
        <w:t xml:space="preserve"> </w:t>
      </w:r>
      <w:r w:rsidR="0024543B" w:rsidRPr="00845323">
        <w:rPr>
          <w:rFonts w:ascii="GHEA Grapalat" w:hAnsi="GHEA Grapalat" w:cs="GHEA Grapalat"/>
          <w:b/>
          <w:bCs/>
          <w:color w:val="000000"/>
          <w:sz w:val="20"/>
          <w:lang w:val="hy-AM"/>
        </w:rPr>
        <w:t xml:space="preserve">միավորի առավելագույն  </w:t>
      </w:r>
      <w:r w:rsidR="0024543B">
        <w:rPr>
          <w:rFonts w:ascii="GHEA Grapalat" w:hAnsi="GHEA Grapalat" w:cs="GHEA Grapalat"/>
          <w:b/>
          <w:bCs/>
          <w:color w:val="000000"/>
          <w:sz w:val="20"/>
          <w:lang w:val="hy-AM"/>
        </w:rPr>
        <w:t>գինը</w:t>
      </w:r>
      <w:r w:rsidR="0024543B" w:rsidRPr="00845323">
        <w:rPr>
          <w:rFonts w:ascii="GHEA Grapalat" w:hAnsi="GHEA Grapalat" w:cs="GHEA Grapalat"/>
          <w:b/>
          <w:bCs/>
          <w:color w:val="000000"/>
          <w:sz w:val="20"/>
          <w:lang w:val="hy-AM"/>
        </w:rPr>
        <w:t>՝ տոկոսային արտահայտությամբ</w:t>
      </w:r>
      <w:r w:rsidR="00A5045F" w:rsidRPr="005E1F72">
        <w:rPr>
          <w:rFonts w:ascii="GHEA Grapalat" w:hAnsi="GHEA Grapalat" w:cs="Tahoma"/>
          <w:sz w:val="20"/>
          <w:lang w:val="hy-AM"/>
        </w:rPr>
        <w:t xml:space="preserve"> առաջարկների</w:t>
      </w:r>
      <w:r w:rsidR="00A5045F">
        <w:rPr>
          <w:rFonts w:ascii="GHEA Grapalat" w:hAnsi="GHEA Grapalat" w:cs="Tahoma"/>
          <w:sz w:val="20"/>
          <w:lang w:val="hy-AM"/>
        </w:rPr>
        <w:t>.</w:t>
      </w:r>
    </w:p>
    <w:p w14:paraId="09E4FB92" w14:textId="62265EDB"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368DE8E2"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127929">
        <w:rPr>
          <w:rFonts w:ascii="GHEA Grapalat" w:hAnsi="GHEA Grapalat" w:cs="Sylfaen"/>
          <w:b/>
          <w:bCs/>
          <w:sz w:val="24"/>
          <w:szCs w:val="24"/>
          <w:lang w:val="es-ES"/>
        </w:rPr>
        <w:t>«</w:t>
      </w:r>
      <w:r w:rsidR="00127929" w:rsidRPr="00127929">
        <w:rPr>
          <w:rFonts w:ascii="GHEA Grapalat" w:hAnsi="GHEA Grapalat" w:cs="Sylfaen"/>
          <w:b/>
          <w:bCs/>
          <w:sz w:val="24"/>
          <w:szCs w:val="24"/>
          <w:lang w:val="hy-AM"/>
        </w:rPr>
        <w:t>10</w:t>
      </w:r>
      <w:r w:rsidRPr="00127929">
        <w:rPr>
          <w:rFonts w:ascii="GHEA Grapalat" w:hAnsi="GHEA Grapalat" w:cs="Sylfaen"/>
          <w:b/>
          <w:bCs/>
          <w:sz w:val="24"/>
          <w:szCs w:val="24"/>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lastRenderedPageBreak/>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67754F21" w14:textId="77777777" w:rsidR="00562537" w:rsidRPr="00F566BF" w:rsidRDefault="00562537" w:rsidP="0056253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5"/>
      </w:r>
    </w:p>
    <w:p w14:paraId="1A69941C" w14:textId="77777777" w:rsidR="00562537" w:rsidRPr="00A70EAF" w:rsidRDefault="00562537" w:rsidP="00562537">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տուժանքի</w:t>
      </w:r>
      <w:proofErr w:type="spellEnd"/>
      <w:r w:rsidRPr="00915006">
        <w:rPr>
          <w:rFonts w:ascii="GHEA Grapalat" w:hAnsi="GHEA Grapalat" w:cs="Sylfaen"/>
          <w:sz w:val="20"/>
          <w:lang w:val="af-ZA"/>
        </w:rPr>
        <w:t xml:space="preserve"> (</w:t>
      </w:r>
      <w:proofErr w:type="spellStart"/>
      <w:r w:rsidRPr="00B01C80">
        <w:rPr>
          <w:rFonts w:ascii="GHEA Grapalat" w:hAnsi="GHEA Grapalat" w:cs="Sylfaen"/>
          <w:sz w:val="20"/>
        </w:rPr>
        <w:t>հավելված</w:t>
      </w:r>
      <w:proofErr w:type="spellEnd"/>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6"/>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9DA85F" w14:textId="075AB506" w:rsidR="00FC2F66" w:rsidRPr="00A70EAF" w:rsidRDefault="006B1E29" w:rsidP="006B1E2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3D2BFB9F" w:rsidR="00501A05" w:rsidRPr="00A70EAF" w:rsidRDefault="00122ED4" w:rsidP="00F71502">
      <w:pPr>
        <w:jc w:val="both"/>
        <w:rPr>
          <w:rFonts w:ascii="GHEA Grapalat" w:hAnsi="GHEA Grapalat" w:cs="Arial"/>
          <w:sz w:val="20"/>
          <w:lang w:val="hy-AM"/>
        </w:rPr>
      </w:pPr>
      <w:r>
        <w:rPr>
          <w:rFonts w:ascii="GHEA Grapalat" w:hAnsi="GHEA Grapalat" w:cs="Arial"/>
          <w:sz w:val="20"/>
          <w:lang w:val="hy-AM"/>
        </w:rPr>
        <w:t xml:space="preserve">        </w:t>
      </w:r>
      <w:r w:rsidR="00501A05"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D913D3D" w14:textId="74A7E73C" w:rsidR="001723D3" w:rsidRPr="00A70EAF" w:rsidRDefault="001723D3" w:rsidP="001723D3">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 xml:space="preserve">10.3. </w:t>
      </w:r>
      <w:r w:rsidR="005B7DB1" w:rsidRPr="00A70EAF">
        <w:rPr>
          <w:rFonts w:ascii="GHEA Grapalat" w:hAnsi="GHEA Grapalat" w:cs="Sylfaen"/>
          <w:sz w:val="20"/>
          <w:lang w:val="hy-AM"/>
        </w:rPr>
        <w:t>Պայմանագրի</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ապահովման</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չափը</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կազմում</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է</w:t>
      </w:r>
      <w:r w:rsidR="005B7DB1" w:rsidRPr="00A70EAF">
        <w:rPr>
          <w:rFonts w:ascii="GHEA Grapalat" w:hAnsi="GHEA Grapalat" w:cs="Sylfaen"/>
          <w:sz w:val="20"/>
          <w:lang w:val="af-ZA"/>
        </w:rPr>
        <w:t xml:space="preserve"> </w:t>
      </w:r>
      <w:r w:rsidR="005B7DB1" w:rsidRPr="00A70EAF">
        <w:rPr>
          <w:rFonts w:ascii="GHEA Grapalat" w:hAnsi="GHEA Grapalat" w:cs="Sylfaen"/>
          <w:sz w:val="20"/>
          <w:lang w:val="hy-AM"/>
        </w:rPr>
        <w:t>գնման</w:t>
      </w:r>
      <w:r w:rsidR="005B7DB1">
        <w:rPr>
          <w:rFonts w:ascii="GHEA Grapalat" w:hAnsi="GHEA Grapalat" w:cs="Sylfaen"/>
          <w:sz w:val="20"/>
          <w:lang w:val="hy-AM"/>
        </w:rPr>
        <w:t xml:space="preserve"> </w:t>
      </w:r>
      <w:r w:rsidR="005B7DB1" w:rsidRPr="00A70EAF">
        <w:rPr>
          <w:rFonts w:ascii="GHEA Grapalat" w:hAnsi="GHEA Grapalat" w:cs="Sylfaen"/>
          <w:sz w:val="20"/>
          <w:lang w:val="hy-AM"/>
        </w:rPr>
        <w:t>գնի</w:t>
      </w:r>
      <w:r w:rsidR="005B7DB1" w:rsidRPr="00A70EAF">
        <w:rPr>
          <w:rFonts w:ascii="GHEA Grapalat" w:hAnsi="GHEA Grapalat" w:cs="Sylfaen"/>
          <w:sz w:val="20"/>
          <w:lang w:val="af-ZA"/>
        </w:rPr>
        <w:t xml:space="preserve"> 10  </w:t>
      </w:r>
      <w:r w:rsidR="005B7DB1" w:rsidRPr="00A70EAF">
        <w:rPr>
          <w:rFonts w:ascii="GHEA Grapalat" w:hAnsi="GHEA Grapalat" w:cs="Sylfaen"/>
          <w:sz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5B7DB1" w:rsidRPr="00122ED4">
        <w:rPr>
          <w:rFonts w:ascii="GHEA Grapalat" w:hAnsi="GHEA Grapalat" w:cs="Sylfaen"/>
          <w:sz w:val="20"/>
          <w:lang w:val="hy-AM"/>
        </w:rPr>
        <w:t>միակողմանի հաստատված հայտարարության՝ տուժանքի (հավելված 5.1) կամ կանխիկ փողի ձևով</w:t>
      </w:r>
      <w:r w:rsidRPr="00A70EAF">
        <w:rPr>
          <w:rFonts w:ascii="GHEA Grapalat" w:hAnsi="GHEA Grapalat" w:cs="Sylfaen"/>
          <w:sz w:val="20"/>
          <w:lang w:val="hy-AM"/>
        </w:rPr>
        <w:t>:</w:t>
      </w:r>
      <w:r w:rsidRPr="00A70EAF">
        <w:rPr>
          <w:rStyle w:val="FootnoteReference"/>
          <w:rFonts w:ascii="GHEA Grapalat" w:hAnsi="GHEA Grapalat" w:cs="Sylfaen"/>
          <w:sz w:val="20"/>
          <w:lang w:val="hy-AM"/>
        </w:rPr>
        <w:footnoteReference w:id="7"/>
      </w:r>
    </w:p>
    <w:p w14:paraId="0220C01E" w14:textId="0EFAB7F5" w:rsidR="00DB3B2E" w:rsidRPr="009E1D1C" w:rsidRDefault="001B078F" w:rsidP="00A70EAF">
      <w:pPr>
        <w:shd w:val="clear" w:color="auto" w:fill="FFFFFF"/>
        <w:ind w:firstLine="375"/>
        <w:jc w:val="both"/>
        <w:rPr>
          <w:rFonts w:ascii="GHEA Grapalat" w:hAnsi="GHEA Grapalat" w:cs="Sylfaen"/>
          <w:sz w:val="20"/>
          <w:lang w:val="hy-AM"/>
        </w:rPr>
      </w:pPr>
      <w:r>
        <w:rPr>
          <w:rFonts w:ascii="GHEA Grapalat" w:hAnsi="GHEA Grapalat" w:cs="Arial"/>
          <w:sz w:val="20"/>
          <w:lang w:val="hy-AM"/>
        </w:rPr>
        <w:lastRenderedPageBreak/>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42A4AE78"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5B7DB1">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136777" w:rsidRDefault="00281740" w:rsidP="00F96621">
      <w:pPr>
        <w:ind w:firstLine="567"/>
        <w:jc w:val="both"/>
        <w:rPr>
          <w:rFonts w:ascii="GHEA Grapalat" w:hAnsi="GHEA Grapalat" w:cs="Arial"/>
          <w:sz w:val="20"/>
          <w:lang w:val="hy-AM"/>
        </w:rPr>
      </w:pPr>
      <w:r w:rsidRPr="00136777">
        <w:rPr>
          <w:rFonts w:ascii="GHEA Grapalat" w:hAnsi="GHEA Grapalat" w:cs="Sylfaen"/>
          <w:sz w:val="20"/>
          <w:lang w:val="hy-AM"/>
        </w:rPr>
        <w:t xml:space="preserve">10.4 </w:t>
      </w:r>
      <w:r w:rsidR="00441C20" w:rsidRPr="00136777">
        <w:rPr>
          <w:rFonts w:ascii="GHEA Grapalat" w:hAnsi="GHEA Grapalat" w:cs="Arial"/>
          <w:sz w:val="20"/>
          <w:lang w:val="hy-AM"/>
        </w:rPr>
        <w:t>Ե</w:t>
      </w:r>
      <w:r w:rsidR="00F96621" w:rsidRPr="00136777">
        <w:rPr>
          <w:rFonts w:ascii="GHEA Grapalat" w:hAnsi="GHEA Grapalat" w:cs="Arial"/>
          <w:sz w:val="20"/>
          <w:lang w:val="hy-AM"/>
        </w:rPr>
        <w:t>թե</w:t>
      </w:r>
      <w:r w:rsidRPr="00136777">
        <w:rPr>
          <w:rFonts w:ascii="GHEA Grapalat" w:hAnsi="GHEA Grapalat" w:cs="Arial"/>
          <w:sz w:val="20"/>
          <w:lang w:val="hy-AM"/>
        </w:rPr>
        <w:t xml:space="preserve"> </w:t>
      </w:r>
      <w:r w:rsidR="00F96621" w:rsidRPr="00136777">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6777">
        <w:rPr>
          <w:rFonts w:ascii="GHEA Grapalat" w:hAnsi="GHEA Grapalat" w:cs="Arial"/>
          <w:sz w:val="20"/>
          <w:lang w:val="hy-AM"/>
        </w:rPr>
        <w:t xml:space="preserve">որակավորման և պայմանագրի ապահովումները ներկայացվում են </w:t>
      </w:r>
      <w:r w:rsidR="00F96621" w:rsidRPr="00136777">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36777">
        <w:rPr>
          <w:rFonts w:ascii="GHEA Grapalat" w:hAnsi="GHEA Grapalat" w:cs="Arial"/>
          <w:sz w:val="20"/>
          <w:lang w:val="hy-AM"/>
        </w:rPr>
        <w:t>՝</w:t>
      </w:r>
    </w:p>
    <w:p w14:paraId="1FB2BD90" w14:textId="77777777" w:rsidR="00B56A92" w:rsidRPr="00136777" w:rsidRDefault="00543250" w:rsidP="00EF3662">
      <w:pPr>
        <w:ind w:firstLine="567"/>
        <w:jc w:val="both"/>
        <w:rPr>
          <w:rFonts w:ascii="GHEA Grapalat" w:hAnsi="GHEA Grapalat" w:cs="Arial"/>
          <w:sz w:val="20"/>
          <w:lang w:val="hy-AM"/>
        </w:rPr>
      </w:pPr>
      <w:r w:rsidRPr="00136777">
        <w:rPr>
          <w:rFonts w:ascii="GHEA Grapalat" w:hAnsi="GHEA Grapalat" w:cs="Arial"/>
          <w:sz w:val="20"/>
          <w:lang w:val="hy-AM"/>
        </w:rPr>
        <w:t xml:space="preserve">նախատեսված ֆինանսական միջոցները գերազանցում են </w:t>
      </w:r>
      <w:r w:rsidR="00F83E1D" w:rsidRPr="00136777">
        <w:rPr>
          <w:rFonts w:ascii="GHEA Grapalat" w:hAnsi="GHEA Grapalat" w:cs="Arial"/>
          <w:sz w:val="20"/>
          <w:lang w:val="hy-AM"/>
        </w:rPr>
        <w:t>25</w:t>
      </w:r>
      <w:r w:rsidRPr="00136777">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136777">
        <w:rPr>
          <w:rFonts w:ascii="GHEA Grapalat" w:hAnsi="GHEA Grapalat" w:cs="Arial"/>
          <w:sz w:val="20"/>
          <w:lang w:val="hy-AM"/>
        </w:rPr>
        <w:t xml:space="preserve">և որակավորման </w:t>
      </w:r>
      <w:r w:rsidRPr="00136777">
        <w:rPr>
          <w:rFonts w:ascii="GHEA Grapalat" w:hAnsi="GHEA Grapalat" w:cs="Arial"/>
          <w:sz w:val="20"/>
          <w:lang w:val="hy-AM"/>
        </w:rPr>
        <w:t>ապահովում</w:t>
      </w:r>
      <w:r w:rsidR="00F83E1D" w:rsidRPr="00136777">
        <w:rPr>
          <w:rFonts w:ascii="GHEA Grapalat" w:hAnsi="GHEA Grapalat" w:cs="Arial"/>
          <w:sz w:val="20"/>
          <w:lang w:val="hy-AM"/>
        </w:rPr>
        <w:t>ներ</w:t>
      </w:r>
      <w:r w:rsidRPr="00136777">
        <w:rPr>
          <w:rFonts w:ascii="GHEA Grapalat" w:hAnsi="GHEA Grapalat" w:cs="Arial"/>
          <w:sz w:val="20"/>
          <w:lang w:val="hy-AM"/>
        </w:rPr>
        <w:t xml:space="preserve">ը, հատկացված ֆինանսական միջոցների մասով, ներկայացվում է </w:t>
      </w:r>
      <w:r w:rsidR="00DB3B2E" w:rsidRPr="00136777">
        <w:rPr>
          <w:rFonts w:ascii="GHEA Grapalat" w:hAnsi="GHEA Grapalat" w:cs="Arial"/>
          <w:sz w:val="20"/>
          <w:lang w:val="hy-AM"/>
        </w:rPr>
        <w:t>բանկային</w:t>
      </w:r>
      <w:r w:rsidRPr="00136777">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26E7FAA7" w:rsidR="003D0C33" w:rsidRDefault="000563AA"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3D0C33"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3D0C33">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8"/>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21908973"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A5045F" w:rsidRPr="003815BD">
        <w:rPr>
          <w:rFonts w:ascii="GHEA Grapalat" w:hAnsi="GHEA Grapalat" w:cs="Sylfaen"/>
          <w:b/>
          <w:sz w:val="20"/>
          <w:lang w:val="ru-RU"/>
        </w:rPr>
        <w:t>ընթացակարգին</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մասնակցելու</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դիմում</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հայտարարություն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համաձայն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w:t>
      </w:r>
      <w:r w:rsidR="00A5045F" w:rsidRPr="003815BD">
        <w:rPr>
          <w:rFonts w:ascii="GHEA Grapalat" w:hAnsi="GHEA Grapalat" w:cs="Sylfaen"/>
          <w:b/>
          <w:sz w:val="20"/>
          <w:lang w:val="ru-RU"/>
        </w:rPr>
        <w:t>ավելված</w:t>
      </w:r>
      <w:r w:rsidR="00A5045F" w:rsidRPr="00B112C0">
        <w:rPr>
          <w:rFonts w:ascii="GHEA Grapalat" w:hAnsi="GHEA Grapalat" w:cs="Sylfaen"/>
          <w:b/>
          <w:sz w:val="20"/>
          <w:lang w:val="es-ES"/>
        </w:rPr>
        <w:t xml:space="preserve"> N 1-</w:t>
      </w:r>
      <w:r w:rsidR="00A5045F" w:rsidRPr="00B112C0">
        <w:rPr>
          <w:rFonts w:ascii="GHEA Grapalat" w:hAnsi="GHEA Grapalat" w:cs="Sylfaen"/>
          <w:b/>
          <w:sz w:val="20"/>
          <w:lang w:val="ru-RU"/>
        </w:rPr>
        <w:t>ի</w:t>
      </w:r>
      <w:r w:rsidR="00A5045F">
        <w:rPr>
          <w:rFonts w:ascii="GHEA Grapalat" w:hAnsi="GHEA Grapalat" w:cs="Sylfaen"/>
          <w:b/>
          <w:sz w:val="20"/>
          <w:lang w:val="hy-AM"/>
        </w:rPr>
        <w:t>,</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Եթե</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մասնակիցը</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չի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հանդիսանում</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ՀՀ</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ռեզիդենտ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իրական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շահառուների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վերաբերյալ</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հայտարարագիր</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հավելված</w:t>
      </w:r>
      <w:r w:rsidR="00A5045F" w:rsidRPr="00B112C0">
        <w:rPr>
          <w:rFonts w:ascii="GHEA Grapalat" w:hAnsi="GHEA Grapalat" w:cs="Sylfaen"/>
          <w:b/>
          <w:sz w:val="20"/>
          <w:lang w:val="es-ES"/>
        </w:rPr>
        <w:t xml:space="preserve"> 1.</w:t>
      </w:r>
      <w:r w:rsidR="00520884">
        <w:rPr>
          <w:rFonts w:ascii="GHEA Grapalat" w:hAnsi="GHEA Grapalat" w:cs="Sylfaen"/>
          <w:b/>
          <w:sz w:val="20"/>
          <w:lang w:val="hy-AM"/>
        </w:rPr>
        <w:t>2</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ըստ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անհրաժեշտության</w:t>
      </w:r>
      <w:r w:rsidR="00A5045F" w:rsidRPr="00B112C0">
        <w:rPr>
          <w:rFonts w:ascii="GHEA Grapalat" w:hAnsi="GHEA Grapalat" w:cs="Sylfaen"/>
          <w:b/>
          <w:sz w:val="20"/>
          <w:lang w:val="es-ES"/>
        </w:rPr>
        <w:t xml:space="preserve"> /zip </w:t>
      </w:r>
      <w:r w:rsidR="00A5045F" w:rsidRPr="00B112C0">
        <w:rPr>
          <w:rFonts w:ascii="GHEA Grapalat" w:hAnsi="GHEA Grapalat" w:cs="Sylfaen"/>
          <w:b/>
          <w:sz w:val="20"/>
          <w:lang w:val="ru-RU"/>
        </w:rPr>
        <w:t>ֆայլ</w:t>
      </w:r>
      <w:r w:rsidR="00A5045F"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9"/>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48349313" w14:textId="5995E03B" w:rsidR="00A5045F" w:rsidRDefault="00096865" w:rsidP="00A5045F">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A5045F" w:rsidRPr="00DD5C4E">
        <w:rPr>
          <w:rFonts w:ascii="GHEA Grapalat" w:hAnsi="GHEA Grapalat"/>
          <w:b/>
          <w:sz w:val="20"/>
          <w:szCs w:val="20"/>
          <w:lang w:val="hy-AM"/>
        </w:rPr>
        <w:t>տոկոսային արտահայտությամբ</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համաձայն</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հավելված</w:t>
      </w:r>
      <w:r w:rsidR="00A5045F" w:rsidRPr="00DD5C4E">
        <w:rPr>
          <w:rFonts w:ascii="GHEA Grapalat" w:hAnsi="GHEA Grapalat" w:cs="Sylfaen"/>
          <w:sz w:val="20"/>
          <w:lang w:val="af-ZA"/>
        </w:rPr>
        <w:t xml:space="preserve"> N 2-</w:t>
      </w:r>
      <w:r w:rsidR="00A5045F" w:rsidRPr="00DD5C4E">
        <w:rPr>
          <w:rFonts w:ascii="GHEA Grapalat" w:hAnsi="GHEA Grapalat" w:cs="Sylfaen"/>
          <w:sz w:val="20"/>
          <w:lang w:val="hy-AM"/>
        </w:rPr>
        <w:t>ի</w:t>
      </w:r>
      <w:r w:rsidR="00A5045F">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5045F">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5045F">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5045F">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5045F">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34E6CE0B"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5152D2">
        <w:rPr>
          <w:rFonts w:ascii="GHEA Grapalat" w:hAnsi="GHEA Grapalat"/>
          <w:b/>
          <w:lang w:val="es-ES"/>
        </w:rPr>
        <w:t>ԵՔ-ԳՀԾՁԲ-</w:t>
      </w:r>
      <w:r w:rsidR="00247190">
        <w:rPr>
          <w:rFonts w:ascii="GHEA Grapalat" w:hAnsi="GHEA Grapalat"/>
          <w:b/>
          <w:lang w:val="es-ES"/>
        </w:rPr>
        <w:t>24/1</w:t>
      </w:r>
      <w:r w:rsidR="00AF41B3">
        <w:rPr>
          <w:rFonts w:ascii="GHEA Grapalat" w:hAnsi="GHEA Grapalat"/>
          <w:b/>
          <w:lang w:val="es-ES"/>
        </w:rPr>
        <w:t>12</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A24DE4C" w:rsidR="00B2572B" w:rsidRPr="00F566BF" w:rsidRDefault="00CD1686"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C764DFF" w:rsidR="00B2572B" w:rsidRPr="00F566BF" w:rsidRDefault="00A6772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F566BF">
        <w:rPr>
          <w:rFonts w:ascii="GHEA Grapalat" w:hAnsi="GHEA Grapalat" w:cs="Sylfaen"/>
          <w:color w:val="auto"/>
          <w:sz w:val="24"/>
          <w:szCs w:val="24"/>
          <w:lang w:val="es-ES"/>
        </w:rPr>
        <w:t>ն</w:t>
      </w:r>
      <w:proofErr w:type="spellEnd"/>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2E1A5CEA"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20884">
        <w:rPr>
          <w:rFonts w:ascii="GHEA Grapalat" w:hAnsi="GHEA Grapalat"/>
          <w:lang w:val="es-ES"/>
        </w:rPr>
        <w:t>ԵՔ-ԳՀԾՁԲ-</w:t>
      </w:r>
      <w:r w:rsidR="00BB4E23">
        <w:rPr>
          <w:rFonts w:ascii="GHEA Grapalat" w:hAnsi="GHEA Grapalat"/>
          <w:lang w:val="es-ES"/>
        </w:rPr>
        <w:t>24/112</w:t>
      </w:r>
      <w:r w:rsidR="00AF41B3">
        <w:rPr>
          <w:rFonts w:ascii="GHEA Grapalat" w:hAnsi="GHEA Grapalat"/>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E7C27AB" w:rsidR="00B2572B" w:rsidRPr="00F566BF" w:rsidRDefault="00CD168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4E87C881"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5152D2">
        <w:rPr>
          <w:rFonts w:ascii="GHEA Grapalat" w:hAnsi="GHEA Grapalat" w:cs="Arial"/>
          <w:sz w:val="20"/>
          <w:szCs w:val="20"/>
          <w:lang w:val="es-ES"/>
        </w:rPr>
        <w:t>ԵՔ-ԳՀԾՁԲ-</w:t>
      </w:r>
      <w:r w:rsidR="00247190">
        <w:rPr>
          <w:rFonts w:ascii="GHEA Grapalat" w:hAnsi="GHEA Grapalat" w:cs="Arial"/>
          <w:sz w:val="20"/>
          <w:szCs w:val="20"/>
          <w:lang w:val="es-ES"/>
        </w:rPr>
        <w:t>24/1</w:t>
      </w:r>
      <w:r w:rsidR="00AF41B3">
        <w:rPr>
          <w:rFonts w:ascii="GHEA Grapalat" w:hAnsi="GHEA Grapalat" w:cs="Arial"/>
          <w:sz w:val="20"/>
          <w:szCs w:val="20"/>
          <w:lang w:val="es-ES"/>
        </w:rPr>
        <w:t>12</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6E6E7189"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5152D2">
        <w:rPr>
          <w:rFonts w:ascii="GHEA Grapalat" w:hAnsi="GHEA Grapalat" w:cs="Sylfaen"/>
          <w:sz w:val="22"/>
          <w:szCs w:val="22"/>
          <w:lang w:val="hy-AM"/>
        </w:rPr>
        <w:t>ԵՔ-ԳՀԾՁԲ-</w:t>
      </w:r>
      <w:r w:rsidR="00247190">
        <w:rPr>
          <w:rFonts w:ascii="GHEA Grapalat" w:hAnsi="GHEA Grapalat" w:cs="Sylfaen"/>
          <w:sz w:val="22"/>
          <w:szCs w:val="22"/>
          <w:lang w:val="hy-AM"/>
        </w:rPr>
        <w:t>24/1</w:t>
      </w:r>
      <w:r w:rsidR="00AF41B3">
        <w:rPr>
          <w:rFonts w:ascii="GHEA Grapalat" w:hAnsi="GHEA Grapalat" w:cs="Sylfaen"/>
          <w:sz w:val="22"/>
          <w:szCs w:val="22"/>
          <w:lang w:val="hy-AM"/>
        </w:rPr>
        <w:t>12</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3A14E2AC"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247190">
        <w:rPr>
          <w:rFonts w:ascii="GHEA Grapalat" w:hAnsi="GHEA Grapalat"/>
          <w:b/>
          <w:lang w:val="hy-AM"/>
        </w:rPr>
        <w:t>24/1</w:t>
      </w:r>
      <w:r w:rsidR="00AF41B3">
        <w:rPr>
          <w:rFonts w:ascii="GHEA Grapalat" w:hAnsi="GHEA Grapalat"/>
          <w:b/>
          <w:lang w:val="hy-AM"/>
        </w:rPr>
        <w:t>12</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1A148E" w:rsidR="00161442" w:rsidRDefault="00CD1686"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395D8DF4" w14:textId="77777777" w:rsidR="00A5045F" w:rsidRPr="004B2068" w:rsidRDefault="00A5045F" w:rsidP="00A5045F">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551B938E" w14:textId="55F6331C" w:rsidR="00A5045F" w:rsidRPr="007320DA" w:rsidRDefault="00A5045F" w:rsidP="00A5045F">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ԵՔ-ԳՀԾՁԲ-</w:t>
      </w:r>
      <w:r w:rsidR="00AF41B3">
        <w:rPr>
          <w:rFonts w:ascii="GHEA Grapalat" w:hAnsi="GHEA Grapalat"/>
          <w:b/>
          <w:lang w:val="hy-AM"/>
        </w:rPr>
        <w:t>24/112</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1DF8A2E1" w14:textId="5A80FEFC" w:rsidR="00A5045F" w:rsidRPr="007320DA" w:rsidRDefault="00A5045F" w:rsidP="00A5045F">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C03509">
        <w:rPr>
          <w:rFonts w:ascii="GHEA Grapalat" w:hAnsi="GHEA Grapalat" w:cs="Sylfaen"/>
          <w:b/>
          <w:lang w:val="hy-AM"/>
        </w:rPr>
        <w:t>ան</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668D419E" w14:textId="77777777" w:rsidR="00A5045F" w:rsidRPr="007320DA" w:rsidRDefault="00A5045F" w:rsidP="00A5045F">
      <w:pPr>
        <w:rPr>
          <w:rFonts w:ascii="GHEA Grapalat" w:hAnsi="GHEA Grapalat"/>
          <w:lang w:val="hy-AM"/>
        </w:rPr>
      </w:pPr>
    </w:p>
    <w:p w14:paraId="541B26DC" w14:textId="77777777" w:rsidR="00A5045F" w:rsidRPr="007320DA" w:rsidRDefault="00A5045F" w:rsidP="00A5045F">
      <w:pPr>
        <w:ind w:firstLine="567"/>
        <w:jc w:val="center"/>
        <w:rPr>
          <w:rFonts w:ascii="GHEA Grapalat" w:hAnsi="GHEA Grapalat"/>
          <w:sz w:val="20"/>
          <w:lang w:val="hy-AM"/>
        </w:rPr>
      </w:pPr>
    </w:p>
    <w:p w14:paraId="30AEA54F" w14:textId="77777777" w:rsidR="00A5045F" w:rsidRPr="002C412C" w:rsidRDefault="00A5045F" w:rsidP="00A5045F">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370883F1" w14:textId="77777777" w:rsidR="00A5045F" w:rsidRPr="007320DA" w:rsidRDefault="00A5045F" w:rsidP="00A5045F">
      <w:pPr>
        <w:ind w:firstLine="567"/>
        <w:rPr>
          <w:rFonts w:ascii="GHEA Grapalat" w:hAnsi="GHEA Grapalat"/>
          <w:lang w:val="hy-AM"/>
        </w:rPr>
      </w:pPr>
    </w:p>
    <w:p w14:paraId="5CBA8FE3" w14:textId="48491CC2" w:rsidR="00A5045F" w:rsidRPr="007320DA" w:rsidRDefault="00A5045F" w:rsidP="00A5045F">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w:t>
      </w:r>
      <w:r>
        <w:rPr>
          <w:rFonts w:ascii="GHEA Grapalat" w:hAnsi="GHEA Grapalat" w:cs="Arial"/>
          <w:sz w:val="20"/>
          <w:szCs w:val="20"/>
          <w:lang w:val="hy-AM"/>
        </w:rPr>
        <w:t>Ծ</w:t>
      </w:r>
      <w:r>
        <w:rPr>
          <w:rFonts w:ascii="GHEA Grapalat" w:hAnsi="GHEA Grapalat" w:cs="Arial"/>
          <w:sz w:val="20"/>
          <w:szCs w:val="20"/>
          <w:lang w:val="es-ES"/>
        </w:rPr>
        <w:t>ՁԲ-</w:t>
      </w:r>
      <w:r w:rsidR="00AF41B3">
        <w:rPr>
          <w:rFonts w:ascii="GHEA Grapalat" w:hAnsi="GHEA Grapalat" w:cs="Arial"/>
          <w:sz w:val="20"/>
          <w:szCs w:val="20"/>
          <w:lang w:val="es-ES"/>
        </w:rPr>
        <w:t>24/112</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7C2EE169" w14:textId="77777777" w:rsidR="00A5045F" w:rsidRPr="002109D7" w:rsidRDefault="00A5045F" w:rsidP="00A5045F">
      <w:pPr>
        <w:ind w:firstLine="567"/>
        <w:jc w:val="both"/>
        <w:rPr>
          <w:rFonts w:ascii="GHEA Grapalat" w:hAnsi="GHEA Grapalat" w:cs="Arial"/>
          <w:lang w:val="hy-AM"/>
        </w:rPr>
      </w:pPr>
      <w:bookmarkStart w:id="8" w:name="_Hlk23147299"/>
      <w:r w:rsidRPr="007320DA">
        <w:rPr>
          <w:rFonts w:ascii="GHEA Grapalat" w:hAnsi="GHEA Grapalat" w:cs="Sylfaen"/>
          <w:vertAlign w:val="superscript"/>
          <w:lang w:val="hy-AM"/>
        </w:rPr>
        <w:t xml:space="preserve">                                                                                     մասնակցի անվանումը</w:t>
      </w:r>
    </w:p>
    <w:bookmarkEnd w:id="8"/>
    <w:p w14:paraId="2D8A7334" w14:textId="77777777" w:rsidR="00A5045F" w:rsidRDefault="00A5045F" w:rsidP="00A5045F">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337267AF" w14:textId="77777777" w:rsidR="00A5045F" w:rsidRPr="007320DA" w:rsidRDefault="00A5045F" w:rsidP="00A5045F">
      <w:pPr>
        <w:jc w:val="both"/>
        <w:rPr>
          <w:rFonts w:ascii="GHEA Grapalat" w:hAnsi="GHEA Grapalat"/>
          <w:sz w:val="20"/>
          <w:lang w:val="hy-AM"/>
        </w:rPr>
      </w:pPr>
    </w:p>
    <w:p w14:paraId="47007D97" w14:textId="77777777" w:rsidR="00A5045F" w:rsidRPr="000334AF" w:rsidRDefault="00A5045F" w:rsidP="00A5045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A5045F" w:rsidRPr="00BB4E23" w14:paraId="0BDAC8F4" w14:textId="77777777" w:rsidTr="00300C8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DEDB99" w14:textId="77777777" w:rsidR="00A5045F" w:rsidRPr="005D10D0" w:rsidRDefault="00A5045F" w:rsidP="00300C82">
            <w:pPr>
              <w:jc w:val="center"/>
              <w:rPr>
                <w:rFonts w:ascii="GHEA Grapalat" w:hAnsi="GHEA Grapalat"/>
                <w:sz w:val="18"/>
                <w:lang w:val="hy-AM"/>
              </w:rPr>
            </w:pPr>
            <w:r>
              <w:rPr>
                <w:rFonts w:ascii="GHEA Grapalat" w:hAnsi="GHEA Grapalat"/>
                <w:sz w:val="18"/>
                <w:lang w:val="hy-AM"/>
              </w:rPr>
              <w:t>Չ</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89B834E" w14:textId="77777777" w:rsidR="00A5045F" w:rsidRPr="005D10D0" w:rsidRDefault="00A5045F" w:rsidP="00300C82">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056FD" w14:textId="77777777" w:rsidR="00E446DD" w:rsidRDefault="00E446DD" w:rsidP="00E446DD">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3F4A7EB" w14:textId="76D5DE4E" w:rsidR="00A5045F" w:rsidRPr="00B931A0" w:rsidRDefault="00E446DD" w:rsidP="00E446DD">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A5045F" w:rsidRPr="00BB4E23" w14:paraId="6B7D05B7" w14:textId="77777777" w:rsidTr="00D91533">
        <w:trPr>
          <w:trHeight w:val="20"/>
          <w:jc w:val="center"/>
        </w:trPr>
        <w:tc>
          <w:tcPr>
            <w:tcW w:w="1136" w:type="dxa"/>
            <w:vMerge w:val="restart"/>
            <w:tcBorders>
              <w:top w:val="single" w:sz="4" w:space="0" w:color="auto"/>
              <w:left w:val="single" w:sz="4" w:space="0" w:color="auto"/>
              <w:right w:val="single" w:sz="4" w:space="0" w:color="auto"/>
            </w:tcBorders>
            <w:vAlign w:val="center"/>
          </w:tcPr>
          <w:p w14:paraId="635BDF60" w14:textId="77777777" w:rsidR="00A5045F" w:rsidRDefault="00A5045F" w:rsidP="00300C8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5695628E" w14:textId="3C944794" w:rsidR="00A5045F" w:rsidRPr="0010277B" w:rsidRDefault="0010277B" w:rsidP="009F720A">
            <w:pPr>
              <w:ind w:firstLine="102"/>
              <w:jc w:val="center"/>
              <w:rPr>
                <w:rFonts w:ascii="GHEA Grapalat" w:hAnsi="GHEA Grapalat" w:cs="Arial"/>
                <w:sz w:val="18"/>
                <w:szCs w:val="18"/>
                <w:lang w:val="hy-AM"/>
              </w:rPr>
            </w:pPr>
            <w:r w:rsidRPr="0010277B">
              <w:rPr>
                <w:rFonts w:ascii="GHEA Grapalat" w:hAnsi="GHEA Grapalat"/>
                <w:sz w:val="18"/>
                <w:szCs w:val="18"/>
                <w:lang w:val="hy-AM"/>
              </w:rPr>
              <w:t xml:space="preserve">Երևան քաղաքի </w:t>
            </w:r>
            <w:r w:rsidR="002039AC">
              <w:rPr>
                <w:rFonts w:ascii="GHEA Grapalat" w:hAnsi="GHEA Grapalat"/>
                <w:sz w:val="18"/>
                <w:szCs w:val="18"/>
                <w:lang w:val="hy-AM"/>
              </w:rPr>
              <w:t>Նուբարաշեն</w:t>
            </w:r>
            <w:r w:rsidRPr="0010277B">
              <w:rPr>
                <w:rFonts w:ascii="GHEA Grapalat" w:hAnsi="GHEA Grapalat"/>
                <w:sz w:val="18"/>
                <w:szCs w:val="18"/>
                <w:lang w:val="hy-AM"/>
              </w:rPr>
              <w:t xml:space="preserve"> վարչական շրջանի</w:t>
            </w:r>
            <w:r w:rsidRPr="0010277B">
              <w:rPr>
                <w:rFonts w:ascii="GHEA Grapalat" w:eastAsia="MS Mincho" w:hAnsi="GHEA Grapalat" w:cs="Sylfaen"/>
                <w:sz w:val="18"/>
                <w:szCs w:val="18"/>
                <w:lang w:val="hy-AM" w:eastAsia="ja-JP"/>
              </w:rPr>
              <w:t xml:space="preserve"> հրատապ լուծում պահանջող ընթացիկ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F2C504" w14:textId="22F9C8F7" w:rsidR="00A5045F" w:rsidRPr="00B931A0" w:rsidRDefault="00E446DD" w:rsidP="00300C8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D91533" w14:paraId="4294C501" w14:textId="77777777" w:rsidTr="00D91533">
        <w:trPr>
          <w:trHeight w:val="20"/>
          <w:jc w:val="center"/>
        </w:trPr>
        <w:tc>
          <w:tcPr>
            <w:tcW w:w="1136" w:type="dxa"/>
            <w:vMerge/>
            <w:tcBorders>
              <w:top w:val="single" w:sz="4" w:space="0" w:color="auto"/>
              <w:left w:val="single" w:sz="4" w:space="0" w:color="auto"/>
              <w:right w:val="single" w:sz="4" w:space="0" w:color="auto"/>
            </w:tcBorders>
            <w:vAlign w:val="center"/>
          </w:tcPr>
          <w:p w14:paraId="36512076" w14:textId="77777777" w:rsidR="00D91533" w:rsidRDefault="00D91533" w:rsidP="00D91533">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615726C2"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CFDC7ED" w14:textId="77777777" w:rsidR="00D91533" w:rsidRPr="00BB676C" w:rsidRDefault="00D91533" w:rsidP="00D91533">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13562D4" w14:textId="1EEB8858" w:rsidR="00D91533" w:rsidRPr="005B0829" w:rsidRDefault="00D91533" w:rsidP="00D91533">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081D49DE" w14:textId="77777777" w:rsidR="00D91533" w:rsidRPr="00F3345F" w:rsidRDefault="00D91533" w:rsidP="00D91533">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66A77DDF" w14:textId="77777777" w:rsidR="00D91533" w:rsidRPr="000334AF" w:rsidRDefault="00D91533" w:rsidP="00D91533">
            <w:pPr>
              <w:jc w:val="center"/>
              <w:rPr>
                <w:rFonts w:ascii="GHEA Grapalat" w:hAnsi="GHEA Grapalat"/>
                <w:lang w:val="hy-AM"/>
              </w:rPr>
            </w:pPr>
          </w:p>
        </w:tc>
      </w:tr>
      <w:tr w:rsidR="00D91533" w14:paraId="2600BFBB" w14:textId="77777777" w:rsidTr="00D91533">
        <w:trPr>
          <w:trHeight w:val="20"/>
          <w:jc w:val="center"/>
        </w:trPr>
        <w:tc>
          <w:tcPr>
            <w:tcW w:w="1136" w:type="dxa"/>
            <w:vMerge/>
            <w:tcBorders>
              <w:left w:val="single" w:sz="4" w:space="0" w:color="auto"/>
              <w:bottom w:val="single" w:sz="4" w:space="0" w:color="auto"/>
              <w:right w:val="single" w:sz="4" w:space="0" w:color="auto"/>
            </w:tcBorders>
            <w:vAlign w:val="center"/>
          </w:tcPr>
          <w:p w14:paraId="60568DE7" w14:textId="77777777" w:rsidR="00D91533" w:rsidRPr="007320DA" w:rsidRDefault="00D91533" w:rsidP="00D91533">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738ECF40"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1FF72DF" w14:textId="77777777" w:rsidR="00D91533" w:rsidRPr="005B0829" w:rsidRDefault="00D91533" w:rsidP="00D91533">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660CE8C4" w14:textId="6FE6C015" w:rsidR="00D91533" w:rsidRPr="00F3345F" w:rsidRDefault="00D91533" w:rsidP="00D91533">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184AA1CA" w14:textId="77777777" w:rsidR="00D91533" w:rsidRPr="00A554D4" w:rsidRDefault="00D91533" w:rsidP="00D91533">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022D7C28" w14:textId="77777777" w:rsidR="00D91533" w:rsidRPr="000334AF" w:rsidRDefault="00D91533" w:rsidP="00D91533">
            <w:pPr>
              <w:jc w:val="center"/>
              <w:rPr>
                <w:rFonts w:ascii="GHEA Grapalat" w:hAnsi="GHEA Grapalat"/>
                <w:lang w:val="hy-AM"/>
              </w:rPr>
            </w:pPr>
          </w:p>
        </w:tc>
      </w:tr>
    </w:tbl>
    <w:p w14:paraId="05C8416E" w14:textId="77777777" w:rsidR="00A5045F" w:rsidRPr="005E1F72" w:rsidRDefault="00A5045F" w:rsidP="00A5045F">
      <w:pPr>
        <w:rPr>
          <w:rFonts w:ascii="GHEA Grapalat" w:hAnsi="GHEA Grapalat"/>
          <w:sz w:val="18"/>
          <w:szCs w:val="18"/>
          <w:lang w:val="es-ES"/>
        </w:rPr>
      </w:pPr>
    </w:p>
    <w:p w14:paraId="6E82D0EE" w14:textId="77777777" w:rsidR="00A5045F" w:rsidRDefault="00A5045F" w:rsidP="00A5045F">
      <w:pPr>
        <w:ind w:left="720" w:firstLine="720"/>
        <w:jc w:val="both"/>
        <w:rPr>
          <w:rFonts w:ascii="GHEA Grapalat" w:hAnsi="GHEA Grapalat"/>
          <w:sz w:val="20"/>
          <w:lang w:val="hy-AM"/>
        </w:rPr>
      </w:pPr>
    </w:p>
    <w:p w14:paraId="2B962E9A" w14:textId="77777777" w:rsidR="00A5045F" w:rsidRPr="005E1F72" w:rsidRDefault="00A5045F" w:rsidP="00A5045F">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3B869267" w14:textId="77777777" w:rsidR="00A5045F" w:rsidRPr="005E1F72" w:rsidRDefault="00A5045F" w:rsidP="00A5045F">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4AB45B2"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 xml:space="preserve">    </w:t>
      </w:r>
    </w:p>
    <w:p w14:paraId="299D940F"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0"/>
      </w:r>
      <w:r w:rsidRPr="005E1F72">
        <w:rPr>
          <w:rFonts w:ascii="GHEA Grapalat" w:hAnsi="GHEA Grapalat"/>
          <w:sz w:val="20"/>
          <w:lang w:val="hy-AM"/>
        </w:rPr>
        <w:tab/>
      </w:r>
      <w:r w:rsidRPr="005E1F72">
        <w:rPr>
          <w:rFonts w:ascii="GHEA Grapalat" w:hAnsi="GHEA Grapalat"/>
          <w:sz w:val="20"/>
          <w:lang w:val="hy-AM"/>
        </w:rPr>
        <w:tab/>
        <w:t xml:space="preserve"> </w:t>
      </w:r>
    </w:p>
    <w:p w14:paraId="1D45C77D" w14:textId="77777777" w:rsidR="00A5045F" w:rsidRDefault="00A5045F" w:rsidP="00A5045F">
      <w:pPr>
        <w:jc w:val="right"/>
        <w:rPr>
          <w:rFonts w:ascii="GHEA Grapalat" w:hAnsi="GHEA Grapalat"/>
          <w:sz w:val="20"/>
          <w:lang w:val="hy-AM"/>
        </w:rPr>
      </w:pPr>
    </w:p>
    <w:p w14:paraId="0266132A" w14:textId="15623D4C" w:rsidR="00662084" w:rsidRPr="00662084" w:rsidRDefault="00A5045F" w:rsidP="00662084">
      <w:pPr>
        <w:jc w:val="both"/>
        <w:rPr>
          <w:rFonts w:ascii="GHEA Grapalat" w:hAnsi="GHEA Grapalat"/>
          <w:sz w:val="20"/>
          <w:szCs w:val="20"/>
          <w:lang w:val="hy-AM"/>
        </w:rPr>
      </w:pPr>
      <w:r>
        <w:rPr>
          <w:rFonts w:ascii="GHEA Grapalat" w:hAnsi="GHEA Grapalat"/>
          <w:b/>
          <w:sz w:val="22"/>
          <w:szCs w:val="22"/>
          <w:lang w:val="hy-AM"/>
        </w:rPr>
        <w:t xml:space="preserve">   </w:t>
      </w:r>
      <w:r w:rsidR="00662084" w:rsidRPr="00662084">
        <w:rPr>
          <w:rFonts w:ascii="GHEA Grapalat" w:hAnsi="GHEA Grapalat"/>
          <w:b/>
          <w:sz w:val="20"/>
          <w:szCs w:val="20"/>
          <w:lang w:val="hy-AM"/>
        </w:rPr>
        <w:t>**ԳՆԱՅԻՆ ԱՌԱՋԱՐԿԸ ԱՆՀՐԱԺԵՇՏ Է ՆԵՐԿԱՅԱՑՆԵԼ ՏՈԿՈՍԱՅԻՆ ԱՐՏԱՀԱՅՏՈՒԹՅԱՄԲ</w:t>
      </w:r>
    </w:p>
    <w:p w14:paraId="20F9DE8B" w14:textId="77777777" w:rsidR="00662084" w:rsidRPr="00662084" w:rsidRDefault="00662084" w:rsidP="00662084">
      <w:pPr>
        <w:jc w:val="both"/>
        <w:rPr>
          <w:rFonts w:ascii="GHEA Grapalat" w:hAnsi="GHEA Grapalat"/>
          <w:sz w:val="20"/>
          <w:szCs w:val="20"/>
          <w:lang w:val="hy-AM"/>
        </w:rPr>
      </w:pPr>
    </w:p>
    <w:p w14:paraId="2CDB3B63" w14:textId="40CDD9A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71821AFB" w14:textId="7777777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2B9A1CBD" w14:textId="2751FD1B" w:rsidR="00A5045F" w:rsidRPr="005E1F72" w:rsidRDefault="00A5045F" w:rsidP="00662084">
      <w:pPr>
        <w:rPr>
          <w:rFonts w:ascii="GHEA Grapalat" w:hAnsi="GHEA Grapalat" w:cs="Sylfaen"/>
          <w:i/>
          <w:sz w:val="16"/>
          <w:szCs w:val="16"/>
          <w:lang w:val="hy-AM" w:eastAsia="ru-RU"/>
        </w:rPr>
      </w:pP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4C662492" w14:textId="77777777" w:rsidR="003479E6" w:rsidRDefault="003479E6" w:rsidP="00B2228B">
      <w:pPr>
        <w:pStyle w:val="BodyTextIndent3"/>
        <w:spacing w:line="240" w:lineRule="auto"/>
        <w:jc w:val="right"/>
        <w:rPr>
          <w:rFonts w:ascii="GHEA Grapalat" w:hAnsi="GHEA Grapalat" w:cs="Sylfaen"/>
          <w:b/>
          <w:lang w:val="hy-AM"/>
        </w:rPr>
      </w:pPr>
    </w:p>
    <w:p w14:paraId="37C206E6" w14:textId="77777777" w:rsidR="00EA4BD2" w:rsidRDefault="00EA4BD2" w:rsidP="00B2228B">
      <w:pPr>
        <w:pStyle w:val="BodyTextIndent3"/>
        <w:spacing w:line="240" w:lineRule="auto"/>
        <w:jc w:val="right"/>
        <w:rPr>
          <w:rFonts w:ascii="GHEA Grapalat" w:hAnsi="GHEA Grapalat" w:cs="Sylfaen"/>
          <w:b/>
          <w:lang w:val="hy-AM"/>
        </w:rPr>
      </w:pPr>
    </w:p>
    <w:p w14:paraId="04F9FFBB" w14:textId="05B1066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063BE9">
        <w:rPr>
          <w:rFonts w:ascii="GHEA Grapalat" w:hAnsi="GHEA Grapalat" w:cs="Arial"/>
          <w:b/>
          <w:lang w:val="hy-AM"/>
        </w:rPr>
        <w:t>2</w:t>
      </w:r>
    </w:p>
    <w:p w14:paraId="05D462A2" w14:textId="5476CA2E"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AF41B3">
        <w:rPr>
          <w:rFonts w:ascii="GHEA Grapalat" w:hAnsi="GHEA Grapalat"/>
          <w:b/>
          <w:lang w:val="hy-AM"/>
        </w:rPr>
        <w:t>24/112</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0C0D511" w:rsidR="007862B1" w:rsidRPr="00F566BF" w:rsidRDefault="00E705E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19D193EF" w:rsidR="007862B1" w:rsidRPr="00A5045F" w:rsidRDefault="007862B1" w:rsidP="00A5045F">
      <w:pPr>
        <w:numPr>
          <w:ilvl w:val="1"/>
          <w:numId w:val="7"/>
        </w:numPr>
        <w:ind w:left="0" w:firstLine="426"/>
        <w:jc w:val="both"/>
        <w:rPr>
          <w:rFonts w:ascii="GHEA Grapalat" w:hAnsi="GHEA Grapalat" w:cs="GHEA Grapalat"/>
          <w:sz w:val="20"/>
          <w:szCs w:val="20"/>
          <w:lang w:val="pt-BR"/>
        </w:rPr>
      </w:pPr>
      <w:r w:rsidRPr="00A5045F">
        <w:rPr>
          <w:rFonts w:ascii="GHEA Grapalat" w:hAnsi="GHEA Grapalat" w:cs="GHEA Grapalat"/>
          <w:sz w:val="20"/>
          <w:szCs w:val="20"/>
          <w:lang w:val="pt-BR"/>
        </w:rPr>
        <w:t xml:space="preserve">Ընկերությունը մասնակցում է </w:t>
      </w:r>
      <w:r w:rsidR="00A5045F" w:rsidRPr="00A5045F">
        <w:rPr>
          <w:rFonts w:ascii="GHEA Grapalat" w:hAnsi="GHEA Grapalat" w:cs="GHEA Grapalat"/>
          <w:sz w:val="20"/>
          <w:szCs w:val="20"/>
          <w:lang w:val="pt-BR"/>
        </w:rPr>
        <w:t>Երևանի քաղաքապետարան</w:t>
      </w:r>
      <w:r w:rsidRPr="00A5045F">
        <w:rPr>
          <w:rFonts w:ascii="GHEA Grapalat" w:hAnsi="GHEA Grapalat" w:cs="GHEA Grapalat"/>
          <w:sz w:val="20"/>
          <w:szCs w:val="20"/>
          <w:lang w:val="pt-BR"/>
        </w:rPr>
        <w:t>*  (այսուհետ` Պատվիրատու) կողմից</w:t>
      </w:r>
      <w:r w:rsidR="00A5045F" w:rsidRPr="00A5045F">
        <w:rPr>
          <w:rFonts w:ascii="GHEA Grapalat" w:hAnsi="GHEA Grapalat" w:cs="GHEA Grapalat"/>
          <w:sz w:val="20"/>
          <w:szCs w:val="20"/>
          <w:lang w:val="hy-AM"/>
        </w:rPr>
        <w:t xml:space="preserve"> </w:t>
      </w:r>
      <w:r w:rsidRPr="00A5045F">
        <w:rPr>
          <w:rFonts w:ascii="GHEA Grapalat" w:hAnsi="GHEA Grapalat" w:cs="GHEA Grapalat"/>
          <w:sz w:val="20"/>
          <w:szCs w:val="20"/>
          <w:lang w:val="pt-BR"/>
        </w:rPr>
        <w:t xml:space="preserve">կազմակերպված` </w:t>
      </w:r>
      <w:r w:rsidR="00A5045F" w:rsidRPr="00A5045F">
        <w:rPr>
          <w:rFonts w:ascii="GHEA Grapalat" w:hAnsi="GHEA Grapalat" w:cs="GHEA Grapalat"/>
          <w:sz w:val="20"/>
          <w:szCs w:val="20"/>
          <w:lang w:val="pt-BR"/>
        </w:rPr>
        <w:t>«ԵՔ-ԳՀԾՁԲ-</w:t>
      </w:r>
      <w:r w:rsidR="00AF41B3">
        <w:rPr>
          <w:rFonts w:ascii="GHEA Grapalat" w:hAnsi="GHEA Grapalat" w:cs="GHEA Grapalat"/>
          <w:sz w:val="20"/>
          <w:szCs w:val="20"/>
          <w:lang w:val="pt-BR"/>
        </w:rPr>
        <w:t>24/112</w:t>
      </w:r>
      <w:r w:rsidR="00A5045F" w:rsidRPr="00A5045F">
        <w:rPr>
          <w:rFonts w:ascii="GHEA Grapalat" w:hAnsi="GHEA Grapalat" w:cs="GHEA Grapalat"/>
          <w:sz w:val="20"/>
          <w:szCs w:val="20"/>
          <w:lang w:val="pt-BR"/>
        </w:rPr>
        <w:t>»</w:t>
      </w:r>
      <w:r w:rsidRPr="00A5045F">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35CF9112"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6B826BD"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Երևանի քաղաքապետարան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7A1FF3"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b/>
                <w:sz w:val="20"/>
                <w:szCs w:val="20"/>
                <w:lang w:val="hy-AM"/>
              </w:rPr>
              <w:t>02593108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9825794"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A70131">
              <w:rPr>
                <w:rFonts w:ascii="GHEA Grapalat" w:hAnsi="GHEA Grapalat" w:cs="Arial"/>
                <w:b/>
                <w:sz w:val="20"/>
                <w:szCs w:val="20"/>
                <w:lang w:val="hy-AM"/>
              </w:rPr>
              <w:t xml:space="preserve"> ՀՀ ֆինանսների նախարարության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D5F58A7"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4CF4FCB2" w:rsidR="00595213" w:rsidRPr="00520884" w:rsidRDefault="00595213" w:rsidP="00CB0ADE">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520884">
              <w:rPr>
                <w:rFonts w:ascii="GHEA Grapalat" w:hAnsi="GHEA Grapalat" w:cs="Arial"/>
                <w:sz w:val="20"/>
                <w:szCs w:val="20"/>
                <w:lang w:val="hy-AM"/>
              </w:rPr>
              <w:t xml:space="preserve"> ՀՀ դրամ, </w:t>
            </w:r>
            <w:r w:rsidR="00520884">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BB4E23"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BB4E23"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BB4E23"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BB4E23"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BB4E23"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545953AE" w14:textId="0BB82DC5" w:rsidR="00F46F1D" w:rsidRPr="00821851" w:rsidRDefault="00631658" w:rsidP="00824D37">
      <w:pPr>
        <w:pStyle w:val="BodyTextIndent3"/>
        <w:spacing w:line="240" w:lineRule="auto"/>
        <w:ind w:firstLine="0"/>
        <w:rPr>
          <w:rFonts w:ascii="GHEA Grapalat" w:hAnsi="GHEA Grapalat"/>
          <w:i/>
          <w:sz w:val="16"/>
          <w:szCs w:val="16"/>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0FCAFD3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5A894479"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52D2">
        <w:rPr>
          <w:rFonts w:ascii="GHEA Grapalat" w:hAnsi="GHEA Grapalat" w:cs="Sylfaen"/>
          <w:b/>
          <w:lang w:val="hy-AM"/>
        </w:rPr>
        <w:t>ԵՔ-ԳՀԾՁԲ-</w:t>
      </w:r>
      <w:r w:rsidR="00AF41B3">
        <w:rPr>
          <w:rFonts w:ascii="GHEA Grapalat" w:hAnsi="GHEA Grapalat" w:cs="Sylfaen"/>
          <w:b/>
          <w:lang w:val="hy-AM"/>
        </w:rPr>
        <w:t>24/112</w:t>
      </w:r>
      <w:r w:rsidRPr="00F566BF">
        <w:rPr>
          <w:rFonts w:ascii="GHEA Grapalat" w:hAnsi="GHEA Grapalat" w:cs="Sylfaen"/>
          <w:b/>
          <w:lang w:val="hy-AM"/>
        </w:rPr>
        <w:t>»*  ծածկագրով</w:t>
      </w:r>
    </w:p>
    <w:p w14:paraId="2E7932EB" w14:textId="5FBBBB65" w:rsidR="00631658" w:rsidRPr="00F566BF" w:rsidRDefault="00E705E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38892CB2" w:rsidR="00631658" w:rsidRPr="00F566BF" w:rsidRDefault="00824D37" w:rsidP="00824D37">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00631658" w:rsidRPr="00F566BF">
        <w:rPr>
          <w:rFonts w:ascii="GHEA Grapalat" w:hAnsi="GHEA Grapalat" w:cs="GHEA Grapalat"/>
          <w:sz w:val="20"/>
          <w:szCs w:val="20"/>
          <w:lang w:val="pt-BR"/>
        </w:rPr>
        <w:t xml:space="preserve">*  (այսուհետ` Պատվիրատու) կողմից կազմակերպված` </w:t>
      </w:r>
      <w:r w:rsidRPr="00824D37">
        <w:rPr>
          <w:rFonts w:ascii="GHEA Grapalat" w:hAnsi="GHEA Grapalat" w:cs="GHEA Grapalat"/>
          <w:sz w:val="20"/>
          <w:szCs w:val="20"/>
          <w:lang w:val="pt-BR"/>
        </w:rPr>
        <w:t>«ԵՔ-ԳՀԾՁԲ-</w:t>
      </w:r>
      <w:r w:rsidR="00AF41B3">
        <w:rPr>
          <w:rFonts w:ascii="GHEA Grapalat" w:hAnsi="GHEA Grapalat" w:cs="GHEA Grapalat"/>
          <w:sz w:val="20"/>
          <w:szCs w:val="20"/>
          <w:lang w:val="pt-BR"/>
        </w:rPr>
        <w:t>24/112</w:t>
      </w:r>
      <w:r w:rsidRPr="00824D37">
        <w:rPr>
          <w:rFonts w:ascii="GHEA Grapalat" w:hAnsi="GHEA Grapalat" w:cs="GHEA Grapalat"/>
          <w:sz w:val="20"/>
          <w:szCs w:val="20"/>
          <w:lang w:val="pt-BR"/>
        </w:rPr>
        <w:t>»</w:t>
      </w:r>
      <w:r w:rsidR="00631658" w:rsidRPr="00F566BF">
        <w:rPr>
          <w:rFonts w:ascii="GHEA Grapalat" w:hAnsi="GHEA Grapalat" w:cs="GHEA Grapalat"/>
          <w:sz w:val="20"/>
          <w:szCs w:val="20"/>
          <w:lang w:val="pt-BR"/>
        </w:rPr>
        <w:t>*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lastRenderedPageBreak/>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479D94"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 xml:space="preserve"> Երևանի քաղաքապետարան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B776645"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b/>
                <w:sz w:val="20"/>
                <w:szCs w:val="20"/>
                <w:lang w:val="hy-AM"/>
              </w:rPr>
              <w:t>02593108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93D4432"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A70131">
              <w:rPr>
                <w:rFonts w:ascii="GHEA Grapalat" w:hAnsi="GHEA Grapalat" w:cs="Arial"/>
                <w:b/>
                <w:sz w:val="20"/>
                <w:szCs w:val="20"/>
                <w:lang w:val="hy-AM"/>
              </w:rPr>
              <w:t xml:space="preserve"> ՀՀ ֆինանսների նախարարության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2DFB0F"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3F2E517" w:rsidR="00334B2F" w:rsidRPr="00824D37" w:rsidRDefault="00334B2F" w:rsidP="00CB0ADE">
            <w:pPr>
              <w:rPr>
                <w:rFonts w:ascii="GHEA Grapalat" w:hAnsi="GHEA Grapalat" w:cs="Arial"/>
                <w:sz w:val="20"/>
                <w:szCs w:val="20"/>
              </w:rPr>
            </w:pPr>
            <w:r w:rsidRPr="00F566BF">
              <w:rPr>
                <w:rFonts w:ascii="GHEA Grapalat" w:hAnsi="GHEA Grapalat" w:cs="Sylfaen"/>
                <w:sz w:val="20"/>
                <w:szCs w:val="20"/>
              </w:rPr>
              <w:t>1</w:t>
            </w:r>
            <w:r w:rsidRPr="00824D37">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ՀՀ դրամ, </w:t>
            </w:r>
            <w:r w:rsidR="00824D37">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BB4E23"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BB4E23"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BB4E23"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BB4E23"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BB4E23"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27AAA4FA" w:rsidR="002B0E49" w:rsidRDefault="00334B2F" w:rsidP="0053433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51507A66"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5152D2">
        <w:rPr>
          <w:rFonts w:ascii="GHEA Grapalat" w:hAnsi="GHEA Grapalat" w:cs="Sylfaen"/>
          <w:b/>
          <w:lang w:val="hy-AM"/>
        </w:rPr>
        <w:t>ԵՔ-ԳՀԾՁԲ-</w:t>
      </w:r>
      <w:r w:rsidR="00AF41B3">
        <w:rPr>
          <w:rFonts w:ascii="GHEA Grapalat" w:hAnsi="GHEA Grapalat" w:cs="Sylfaen"/>
          <w:b/>
          <w:lang w:val="hy-AM"/>
        </w:rPr>
        <w:t>24/112</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668B6754" w:rsidR="00071D1C" w:rsidRPr="00D66974" w:rsidRDefault="008D1746"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D66974">
        <w:rPr>
          <w:rFonts w:ascii="GHEA Grapalat" w:hAnsi="GHEA Grapalat" w:cs="Sylfaen"/>
          <w:b/>
          <w:lang w:val="hy-AM"/>
        </w:rPr>
        <w:t xml:space="preserve"> </w:t>
      </w:r>
      <w:r w:rsidR="00071D1C" w:rsidRPr="00D66974">
        <w:rPr>
          <w:rFonts w:ascii="GHEA Grapalat" w:hAnsi="GHEA Grapalat" w:cs="Sylfaen"/>
          <w:b/>
          <w:lang w:val="hy-AM"/>
        </w:rPr>
        <w:t>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00A6ECB7" w:rsidR="007678FA" w:rsidRPr="00D66974" w:rsidRDefault="00C95DE8" w:rsidP="007678FA">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p>
    <w:p w14:paraId="61C4EB9F" w14:textId="3ECBD901"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4FE01446"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0A56F0">
        <w:rPr>
          <w:rFonts w:ascii="GHEA Grapalat" w:hAnsi="GHEA Grapalat" w:cs="Sylfaen"/>
          <w:b/>
          <w:smallCaps/>
          <w:sz w:val="20"/>
          <w:lang w:val="hy-AM"/>
        </w:rPr>
        <w:t xml:space="preserve">  </w:t>
      </w:r>
      <w:r w:rsidR="000A56F0" w:rsidRPr="00D66974">
        <w:rPr>
          <w:rFonts w:ascii="GHEA Grapalat" w:hAnsi="GHEA Grapalat" w:cs="Sylfaen"/>
          <w:b/>
          <w:smallCaps/>
          <w:sz w:val="20"/>
          <w:lang w:val="hy-AM"/>
        </w:rPr>
        <w:t>ՊԱՅՄԱՆԱԳՐԻ ԱՌԱՐԿԱՆ</w:t>
      </w:r>
    </w:p>
    <w:p w14:paraId="125125E6" w14:textId="29E6EB31"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04473F" w:rsidRPr="0004473F">
        <w:rPr>
          <w:rFonts w:ascii="GHEA Grapalat" w:hAnsi="GHEA Grapalat" w:cs="Sylfaen"/>
          <w:sz w:val="20"/>
          <w:lang w:val="hy-AM"/>
        </w:rPr>
        <w:t xml:space="preserve">Երևան քաղաքի </w:t>
      </w:r>
      <w:r w:rsidR="002039AC">
        <w:rPr>
          <w:rFonts w:ascii="GHEA Grapalat" w:hAnsi="GHEA Grapalat" w:cs="Sylfaen"/>
          <w:sz w:val="20"/>
          <w:lang w:val="hy-AM"/>
        </w:rPr>
        <w:t>Նուբարաշեն</w:t>
      </w:r>
      <w:r w:rsidR="0004473F" w:rsidRPr="0004473F">
        <w:rPr>
          <w:rFonts w:ascii="GHEA Grapalat" w:hAnsi="GHEA Grapalat" w:cs="Sylfaen"/>
          <w:sz w:val="20"/>
          <w:lang w:val="hy-AM"/>
        </w:rPr>
        <w:t xml:space="preserve"> վարչական շրջանի հրատապ լուծում պահանջող ընթացիկ ծառայություններ</w:t>
      </w:r>
      <w:r w:rsidR="0004473F">
        <w:rPr>
          <w:rFonts w:ascii="GHEA Grapalat" w:hAnsi="GHEA Grapalat" w:cs="Sylfaen"/>
          <w:sz w:val="20"/>
          <w:lang w:val="hy-AM"/>
        </w:rPr>
        <w:t>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1"/>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2769C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0A56F0">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2"/>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7B317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62494F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00ACD27D"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6AE2B0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C95DE8">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3"/>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3240FEC"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A46501">
        <w:rPr>
          <w:rFonts w:ascii="GHEA Grapalat" w:hAnsi="GHEA Grapalat" w:cs="Sylfaen"/>
          <w:sz w:val="20"/>
          <w:szCs w:val="20"/>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689A812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C95DE8">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14"/>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9398EA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95DE8">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5"/>
      </w:r>
    </w:p>
    <w:p w14:paraId="4E0FCF9C"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F9C82F1" w14:textId="77777777" w:rsidR="00641F67" w:rsidRPr="005E00F2"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2583E47"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E5A04C1"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6E754D95" w14:textId="77777777" w:rsidR="00641F67" w:rsidRPr="00EE6E36" w:rsidRDefault="00641F67" w:rsidP="00641F67">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r w:rsidRPr="00EE6E36">
        <w:rPr>
          <w:rFonts w:ascii="GHEA Grapalat" w:hAnsi="GHEA Grapalat" w:cs="Sylfaen"/>
          <w:b/>
          <w:bCs/>
          <w:sz w:val="20"/>
          <w:szCs w:val="24"/>
          <w:vertAlign w:val="superscript"/>
          <w:lang w:val="hy-AM" w:eastAsia="en-US"/>
        </w:rPr>
        <w:t>9</w:t>
      </w:r>
    </w:p>
    <w:p w14:paraId="02DC0747" w14:textId="77777777" w:rsidR="00641F67" w:rsidRPr="00641F67" w:rsidRDefault="00641F67" w:rsidP="0087619B">
      <w:pPr>
        <w:ind w:firstLine="709"/>
        <w:jc w:val="both"/>
        <w:rPr>
          <w:rFonts w:ascii="GHEA Grapalat" w:hAnsi="GHEA Grapalat"/>
          <w:sz w:val="20"/>
          <w:lang w:val="es-ES"/>
        </w:rPr>
      </w:pPr>
    </w:p>
    <w:p w14:paraId="4F7B182D" w14:textId="5F10AC94" w:rsidR="007678FA" w:rsidRPr="00D66974" w:rsidRDefault="00C95DE8" w:rsidP="00C95DE8">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AFC7D55" w14:textId="77777777" w:rsidR="00713971" w:rsidRPr="00D66974" w:rsidRDefault="00713971" w:rsidP="00713971">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Style w:val="FootnoteReference"/>
          <w:rFonts w:ascii="GHEA Grapalat" w:hAnsi="GHEA Grapalat" w:cs="Sylfaen"/>
          <w:sz w:val="20"/>
          <w:lang w:val="hy-AM"/>
        </w:rPr>
        <w:footnoteReference w:id="16"/>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BC061B2" w14:textId="3099C0DB" w:rsidR="00713971" w:rsidRPr="00D66974" w:rsidRDefault="00713971" w:rsidP="00713971">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3CE0B1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DC336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7"/>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DDA68C7" w14:textId="0F406014" w:rsidR="002676A1" w:rsidRPr="00D66974" w:rsidRDefault="002676A1" w:rsidP="002676A1">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w:t>
      </w:r>
      <w:r w:rsidR="00E05680">
        <w:rPr>
          <w:rFonts w:ascii="GHEA Grapalat" w:hAnsi="GHEA Grapalat"/>
          <w:sz w:val="20"/>
          <w:szCs w:val="20"/>
          <w:lang w:val="hy-AM" w:eastAsia="ru-RU"/>
        </w:rPr>
        <w:t>և</w:t>
      </w:r>
      <w:r w:rsidRPr="00D66974">
        <w:rPr>
          <w:rFonts w:ascii="GHEA Grapalat" w:hAnsi="GHEA Grapalat"/>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19"/>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507"/>
        <w:gridCol w:w="1388"/>
        <w:gridCol w:w="953"/>
        <w:gridCol w:w="1111"/>
        <w:gridCol w:w="1111"/>
        <w:gridCol w:w="1144"/>
        <w:gridCol w:w="1363"/>
      </w:tblGrid>
      <w:tr w:rsidR="007678FA" w:rsidRPr="00F566BF" w14:paraId="2B10E770" w14:textId="77777777" w:rsidTr="00E26C98">
        <w:tc>
          <w:tcPr>
            <w:tcW w:w="100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C375F2" w:rsidRPr="00F566BF" w14:paraId="591AED89" w14:textId="77777777" w:rsidTr="00B4401A">
        <w:trPr>
          <w:trHeight w:val="219"/>
        </w:trPr>
        <w:tc>
          <w:tcPr>
            <w:tcW w:w="13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25"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70"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06"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54"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054"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2746"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C375F2" w:rsidRPr="00F566BF" w14:paraId="55772FF4" w14:textId="77777777" w:rsidTr="00B4401A">
        <w:trPr>
          <w:trHeight w:val="445"/>
        </w:trPr>
        <w:tc>
          <w:tcPr>
            <w:tcW w:w="1351" w:type="dxa"/>
            <w:vMerge/>
            <w:vAlign w:val="center"/>
          </w:tcPr>
          <w:p w14:paraId="79177BBB" w14:textId="77777777" w:rsidR="007678FA" w:rsidRPr="00F566BF" w:rsidRDefault="007678FA" w:rsidP="00E53C12">
            <w:pPr>
              <w:jc w:val="center"/>
              <w:rPr>
                <w:rFonts w:ascii="GHEA Grapalat" w:hAnsi="GHEA Grapalat"/>
                <w:sz w:val="18"/>
              </w:rPr>
            </w:pPr>
          </w:p>
        </w:tc>
        <w:tc>
          <w:tcPr>
            <w:tcW w:w="1425" w:type="dxa"/>
            <w:vMerge/>
            <w:vAlign w:val="center"/>
          </w:tcPr>
          <w:p w14:paraId="14F2A268" w14:textId="77777777" w:rsidR="007678FA" w:rsidRPr="00F566BF" w:rsidRDefault="007678FA" w:rsidP="00E53C12">
            <w:pPr>
              <w:jc w:val="center"/>
              <w:rPr>
                <w:rFonts w:ascii="GHEA Grapalat" w:hAnsi="GHEA Grapalat"/>
                <w:sz w:val="18"/>
              </w:rPr>
            </w:pPr>
          </w:p>
        </w:tc>
        <w:tc>
          <w:tcPr>
            <w:tcW w:w="1470" w:type="dxa"/>
            <w:vMerge/>
            <w:vAlign w:val="center"/>
          </w:tcPr>
          <w:p w14:paraId="3B4D31CB" w14:textId="77777777" w:rsidR="007678FA" w:rsidRPr="00F566BF" w:rsidRDefault="007678FA" w:rsidP="00E53C12">
            <w:pPr>
              <w:jc w:val="center"/>
              <w:rPr>
                <w:rFonts w:ascii="GHEA Grapalat" w:hAnsi="GHEA Grapalat"/>
                <w:sz w:val="18"/>
              </w:rPr>
            </w:pPr>
          </w:p>
        </w:tc>
        <w:tc>
          <w:tcPr>
            <w:tcW w:w="906" w:type="dxa"/>
            <w:vMerge/>
            <w:vAlign w:val="center"/>
          </w:tcPr>
          <w:p w14:paraId="1B7C1390" w14:textId="77777777" w:rsidR="007678FA" w:rsidRPr="00F566BF" w:rsidRDefault="007678FA" w:rsidP="00E53C12">
            <w:pPr>
              <w:jc w:val="center"/>
              <w:rPr>
                <w:rFonts w:ascii="GHEA Grapalat" w:hAnsi="GHEA Grapalat"/>
                <w:sz w:val="18"/>
              </w:rPr>
            </w:pPr>
          </w:p>
        </w:tc>
        <w:tc>
          <w:tcPr>
            <w:tcW w:w="1054" w:type="dxa"/>
            <w:vMerge/>
            <w:vAlign w:val="center"/>
          </w:tcPr>
          <w:p w14:paraId="0207347D" w14:textId="77777777" w:rsidR="007678FA" w:rsidRPr="00F566BF" w:rsidRDefault="007678FA" w:rsidP="00E53C12">
            <w:pPr>
              <w:jc w:val="center"/>
              <w:rPr>
                <w:rFonts w:ascii="GHEA Grapalat" w:hAnsi="GHEA Grapalat"/>
                <w:sz w:val="18"/>
              </w:rPr>
            </w:pPr>
          </w:p>
        </w:tc>
        <w:tc>
          <w:tcPr>
            <w:tcW w:w="1054" w:type="dxa"/>
            <w:vMerge/>
            <w:vAlign w:val="center"/>
          </w:tcPr>
          <w:p w14:paraId="69754339" w14:textId="77777777" w:rsidR="007678FA" w:rsidRPr="00F566BF" w:rsidRDefault="007678FA" w:rsidP="00E53C12">
            <w:pPr>
              <w:jc w:val="center"/>
              <w:rPr>
                <w:rFonts w:ascii="GHEA Grapalat" w:hAnsi="GHEA Grapalat"/>
                <w:sz w:val="18"/>
              </w:rPr>
            </w:pPr>
          </w:p>
        </w:tc>
        <w:tc>
          <w:tcPr>
            <w:tcW w:w="1262"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84"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375F2" w:rsidRPr="00BB4E23" w14:paraId="5865D235" w14:textId="77777777" w:rsidTr="00B4401A">
        <w:trPr>
          <w:trHeight w:val="246"/>
        </w:trPr>
        <w:tc>
          <w:tcPr>
            <w:tcW w:w="1351" w:type="dxa"/>
          </w:tcPr>
          <w:p w14:paraId="58777756" w14:textId="1CCCE15A"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1425" w:type="dxa"/>
          </w:tcPr>
          <w:p w14:paraId="7A2A01D2" w14:textId="37D445C3" w:rsidR="007678FA" w:rsidRPr="00565FDC" w:rsidRDefault="00F53046" w:rsidP="00E53C12">
            <w:pPr>
              <w:jc w:val="center"/>
              <w:rPr>
                <w:rFonts w:ascii="GHEA Grapalat" w:hAnsi="GHEA Grapalat" w:cs="Sylfaen"/>
                <w:sz w:val="16"/>
                <w:szCs w:val="16"/>
                <w:lang w:val="hy-AM"/>
              </w:rPr>
            </w:pPr>
            <w:r w:rsidRPr="008E25C8">
              <w:rPr>
                <w:rFonts w:ascii="GHEA Grapalat" w:hAnsi="GHEA Grapalat"/>
                <w:b/>
                <w:sz w:val="16"/>
                <w:szCs w:val="16"/>
              </w:rPr>
              <w:t>60181100/</w:t>
            </w:r>
            <w:r>
              <w:rPr>
                <w:rFonts w:ascii="GHEA Grapalat" w:hAnsi="GHEA Grapalat"/>
                <w:b/>
                <w:sz w:val="16"/>
                <w:szCs w:val="16"/>
                <w:lang w:val="hy-AM"/>
              </w:rPr>
              <w:t>508</w:t>
            </w:r>
          </w:p>
        </w:tc>
        <w:tc>
          <w:tcPr>
            <w:tcW w:w="1470" w:type="dxa"/>
          </w:tcPr>
          <w:p w14:paraId="3894BE7D" w14:textId="5EE8BDF1"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Ներկայացված է ստորև</w:t>
            </w:r>
          </w:p>
        </w:tc>
        <w:tc>
          <w:tcPr>
            <w:tcW w:w="906" w:type="dxa"/>
          </w:tcPr>
          <w:p w14:paraId="3D5C9C26" w14:textId="68997DFE"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դրամ</w:t>
            </w:r>
          </w:p>
        </w:tc>
        <w:tc>
          <w:tcPr>
            <w:tcW w:w="1054" w:type="dxa"/>
          </w:tcPr>
          <w:p w14:paraId="24DF365F" w14:textId="16CA73DA" w:rsidR="007678FA" w:rsidRPr="00565FDC" w:rsidRDefault="0024636C"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Մինչև</w:t>
            </w:r>
            <w:r w:rsidR="007117F5">
              <w:rPr>
                <w:rFonts w:ascii="GHEA Grapalat" w:hAnsi="GHEA Grapalat" w:cs="Sylfaen"/>
                <w:sz w:val="16"/>
                <w:szCs w:val="16"/>
                <w:lang w:val="hy-AM"/>
              </w:rPr>
              <w:t xml:space="preserve"> </w:t>
            </w:r>
            <w:r w:rsidR="00F53046">
              <w:rPr>
                <w:rFonts w:ascii="GHEA Grapalat" w:hAnsi="GHEA Grapalat" w:cs="Sylfaen"/>
                <w:sz w:val="16"/>
                <w:szCs w:val="16"/>
                <w:lang w:val="hy-AM"/>
              </w:rPr>
              <w:t>6000000</w:t>
            </w:r>
          </w:p>
        </w:tc>
        <w:tc>
          <w:tcPr>
            <w:tcW w:w="1054" w:type="dxa"/>
          </w:tcPr>
          <w:p w14:paraId="2235A8D0" w14:textId="63836C83"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1</w:t>
            </w:r>
          </w:p>
        </w:tc>
        <w:tc>
          <w:tcPr>
            <w:tcW w:w="1262" w:type="dxa"/>
          </w:tcPr>
          <w:p w14:paraId="7F9A0648" w14:textId="4A281F10" w:rsidR="007678FA" w:rsidRPr="00565FDC" w:rsidRDefault="00F53046" w:rsidP="00E53C12">
            <w:pPr>
              <w:jc w:val="center"/>
              <w:rPr>
                <w:rFonts w:ascii="GHEA Grapalat" w:hAnsi="GHEA Grapalat" w:cs="Sylfaen"/>
                <w:sz w:val="16"/>
                <w:szCs w:val="16"/>
                <w:lang w:val="hy-AM"/>
              </w:rPr>
            </w:pPr>
            <w:r w:rsidRPr="006F2DC9">
              <w:rPr>
                <w:rFonts w:ascii="Sylfaen" w:hAnsi="Sylfaen"/>
                <w:sz w:val="16"/>
                <w:szCs w:val="16"/>
                <w:lang w:val="ru-RU"/>
              </w:rPr>
              <w:t xml:space="preserve">Նուբարաշեն </w:t>
            </w:r>
            <w:r>
              <w:rPr>
                <w:rFonts w:ascii="Sylfaen" w:hAnsi="Sylfaen"/>
                <w:sz w:val="16"/>
                <w:szCs w:val="16"/>
                <w:lang w:val="hy-AM"/>
              </w:rPr>
              <w:t>վարչական շրջան</w:t>
            </w:r>
          </w:p>
        </w:tc>
        <w:tc>
          <w:tcPr>
            <w:tcW w:w="1484" w:type="dxa"/>
          </w:tcPr>
          <w:p w14:paraId="52EFE660" w14:textId="0171B9C5" w:rsidR="007678FA" w:rsidRPr="00741C3D" w:rsidRDefault="00F53046" w:rsidP="007117F5">
            <w:pPr>
              <w:jc w:val="center"/>
              <w:rPr>
                <w:rFonts w:ascii="GHEA Grapalat" w:hAnsi="GHEA Grapalat"/>
                <w:sz w:val="20"/>
                <w:lang w:val="hy-AM"/>
              </w:rPr>
            </w:pPr>
            <w:r w:rsidRPr="003816B3">
              <w:rPr>
                <w:rFonts w:ascii="GHEA Grapalat" w:hAnsi="GHEA Grapalat" w:cs="Sylfaen"/>
                <w:sz w:val="14"/>
                <w:szCs w:val="14"/>
                <w:lang w:val="hy-AM"/>
              </w:rPr>
              <w:t xml:space="preserve">Պայմանագիրը  /ֆինանսական միջոցներ հատկացնելուց հետո կնքվելիք համաձայնագիրը/ օրենքով սահմանված կարգով  ուժի մեջ է մտնում վավերացվելու օրվանից , իսկ  կատարման նախընտրելի </w:t>
            </w:r>
            <w:r w:rsidRPr="001E14FA">
              <w:rPr>
                <w:rFonts w:ascii="GHEA Grapalat" w:hAnsi="GHEA Grapalat" w:cs="Sylfaen"/>
                <w:sz w:val="14"/>
                <w:szCs w:val="14"/>
                <w:lang w:val="hy-AM"/>
              </w:rPr>
              <w:t>ժամկետ է ս</w:t>
            </w:r>
            <w:r>
              <w:rPr>
                <w:rFonts w:ascii="GHEA Grapalat" w:hAnsi="GHEA Grapalat" w:cs="Sylfaen"/>
                <w:sz w:val="14"/>
                <w:szCs w:val="14"/>
                <w:lang w:val="hy-AM"/>
              </w:rPr>
              <w:t>ահմանվում վերոգրյալից սկսած 120</w:t>
            </w:r>
            <w:r w:rsidRPr="001E14FA">
              <w:rPr>
                <w:rFonts w:ascii="GHEA Grapalat" w:hAnsi="GHEA Grapalat" w:cs="Sylfaen"/>
                <w:sz w:val="14"/>
                <w:szCs w:val="14"/>
                <w:lang w:val="hy-AM"/>
              </w:rPr>
              <w:t>օրացույցային օր</w:t>
            </w:r>
            <w:r w:rsidRPr="003816B3">
              <w:rPr>
                <w:rFonts w:ascii="GHEA Grapalat" w:hAnsi="GHEA Grapalat" w:cs="Sylfaen"/>
                <w:color w:val="FF0000"/>
                <w:sz w:val="14"/>
                <w:szCs w:val="14"/>
                <w:lang w:val="hy-AM"/>
              </w:rPr>
              <w:t>։</w:t>
            </w:r>
          </w:p>
        </w:tc>
      </w:tr>
    </w:tbl>
    <w:p w14:paraId="1C361FC6" w14:textId="77777777" w:rsidR="00B4401A" w:rsidRDefault="00B4401A" w:rsidP="00B4401A">
      <w:pPr>
        <w:jc w:val="both"/>
        <w:rPr>
          <w:rFonts w:ascii="Sylfaen" w:hAnsi="Sylfaen" w:cs="Sylfaen"/>
          <w:sz w:val="20"/>
          <w:szCs w:val="20"/>
          <w:lang w:val="hy-AM"/>
        </w:rPr>
      </w:pPr>
    </w:p>
    <w:p w14:paraId="66D79CC7" w14:textId="77777777" w:rsidR="00F53046" w:rsidRPr="00F53046" w:rsidRDefault="00F53046" w:rsidP="00F53046">
      <w:pPr>
        <w:pStyle w:val="TableParagraph"/>
        <w:spacing w:before="134"/>
        <w:rPr>
          <w:rFonts w:ascii="GHEA Grapalat" w:hAnsi="GHEA Grapalat"/>
          <w:lang w:val="af-ZA"/>
        </w:rPr>
      </w:pPr>
      <w:r w:rsidRPr="00F53046">
        <w:rPr>
          <w:rFonts w:ascii="GHEA Grapalat" w:hAnsi="GHEA Grapalat"/>
          <w:b/>
          <w:lang w:val="hy-AM"/>
        </w:rPr>
        <w:t>Տարվա ընթացքում  անհրաժեշտություն</w:t>
      </w:r>
      <w:r w:rsidRPr="00F53046">
        <w:rPr>
          <w:rFonts w:ascii="GHEA Grapalat" w:hAnsi="GHEA Grapalat"/>
          <w:b/>
          <w:lang w:val="af-ZA"/>
        </w:rPr>
        <w:t xml:space="preserve"> </w:t>
      </w:r>
      <w:r w:rsidRPr="00F53046">
        <w:rPr>
          <w:rFonts w:ascii="GHEA Grapalat" w:hAnsi="GHEA Grapalat"/>
          <w:b/>
          <w:lang w:val="hy-AM"/>
        </w:rPr>
        <w:t>է</w:t>
      </w:r>
      <w:r w:rsidRPr="00F53046">
        <w:rPr>
          <w:rFonts w:ascii="GHEA Grapalat" w:hAnsi="GHEA Grapalat"/>
          <w:b/>
          <w:lang w:val="af-ZA"/>
        </w:rPr>
        <w:t xml:space="preserve"> </w:t>
      </w:r>
      <w:r w:rsidRPr="00F53046">
        <w:rPr>
          <w:rFonts w:ascii="GHEA Grapalat" w:hAnsi="GHEA Grapalat"/>
          <w:b/>
          <w:lang w:val="hy-AM"/>
        </w:rPr>
        <w:t>առաջանում</w:t>
      </w:r>
      <w:r w:rsidRPr="00F53046">
        <w:rPr>
          <w:rFonts w:ascii="GHEA Grapalat" w:hAnsi="GHEA Grapalat"/>
          <w:b/>
          <w:lang w:val="af-ZA"/>
        </w:rPr>
        <w:t xml:space="preserve"> </w:t>
      </w:r>
      <w:r w:rsidRPr="00F53046">
        <w:rPr>
          <w:rFonts w:ascii="GHEA Grapalat" w:hAnsi="GHEA Grapalat"/>
          <w:b/>
          <w:lang w:val="hy-AM"/>
        </w:rPr>
        <w:t>չնախատեսված</w:t>
      </w:r>
      <w:r w:rsidRPr="00F53046">
        <w:rPr>
          <w:rFonts w:ascii="GHEA Grapalat" w:hAnsi="GHEA Grapalat"/>
          <w:b/>
          <w:lang w:val="af-ZA"/>
        </w:rPr>
        <w:t xml:space="preserve"> </w:t>
      </w:r>
      <w:r w:rsidRPr="00F53046">
        <w:rPr>
          <w:rFonts w:ascii="GHEA Grapalat" w:hAnsi="GHEA Grapalat"/>
          <w:b/>
          <w:lang w:val="hy-AM"/>
        </w:rPr>
        <w:t>աշխատանքների</w:t>
      </w:r>
      <w:r w:rsidRPr="00F53046">
        <w:rPr>
          <w:rFonts w:ascii="GHEA Grapalat" w:hAnsi="GHEA Grapalat"/>
          <w:b/>
          <w:lang w:val="af-ZA"/>
        </w:rPr>
        <w:t xml:space="preserve"> </w:t>
      </w:r>
      <w:r w:rsidRPr="00F53046">
        <w:rPr>
          <w:rFonts w:ascii="GHEA Grapalat" w:hAnsi="GHEA Grapalat"/>
          <w:b/>
          <w:lang w:val="hy-AM"/>
        </w:rPr>
        <w:t>հետ</w:t>
      </w:r>
      <w:r w:rsidRPr="00F53046">
        <w:rPr>
          <w:rFonts w:ascii="GHEA Grapalat" w:hAnsi="GHEA Grapalat"/>
          <w:b/>
          <w:lang w:val="af-ZA"/>
        </w:rPr>
        <w:t xml:space="preserve"> </w:t>
      </w:r>
      <w:r w:rsidRPr="00F53046">
        <w:rPr>
          <w:rFonts w:ascii="GHEA Grapalat" w:hAnsi="GHEA Grapalat"/>
          <w:b/>
          <w:lang w:val="hy-AM"/>
        </w:rPr>
        <w:t>կապված</w:t>
      </w:r>
      <w:r w:rsidRPr="00F53046">
        <w:rPr>
          <w:rFonts w:ascii="GHEA Grapalat" w:hAnsi="GHEA Grapalat"/>
          <w:b/>
          <w:lang w:val="af-ZA"/>
        </w:rPr>
        <w:t xml:space="preserve">  որոշակի  </w:t>
      </w:r>
      <w:r w:rsidRPr="00F53046">
        <w:rPr>
          <w:rFonts w:ascii="GHEA Grapalat" w:hAnsi="GHEA Grapalat"/>
          <w:b/>
          <w:lang w:val="hy-AM"/>
        </w:rPr>
        <w:t>ծառայությունների</w:t>
      </w:r>
      <w:r w:rsidRPr="00F53046">
        <w:rPr>
          <w:rFonts w:ascii="GHEA Grapalat" w:hAnsi="GHEA Grapalat"/>
          <w:b/>
          <w:lang w:val="af-ZA"/>
        </w:rPr>
        <w:t xml:space="preserve"> </w:t>
      </w:r>
      <w:r w:rsidRPr="00F53046">
        <w:rPr>
          <w:rFonts w:ascii="GHEA Grapalat" w:hAnsi="GHEA Grapalat"/>
          <w:b/>
          <w:lang w:val="hy-AM"/>
        </w:rPr>
        <w:t>ձեռք</w:t>
      </w:r>
      <w:r w:rsidRPr="00F53046">
        <w:rPr>
          <w:rFonts w:ascii="GHEA Grapalat" w:hAnsi="GHEA Grapalat"/>
          <w:b/>
          <w:lang w:val="af-ZA"/>
        </w:rPr>
        <w:t xml:space="preserve"> </w:t>
      </w:r>
      <w:r w:rsidRPr="00F53046">
        <w:rPr>
          <w:rFonts w:ascii="GHEA Grapalat" w:hAnsi="GHEA Grapalat"/>
          <w:b/>
          <w:lang w:val="hy-AM"/>
        </w:rPr>
        <w:t>բերում</w:t>
      </w:r>
    </w:p>
    <w:p w14:paraId="78A65CD9" w14:textId="77777777" w:rsidR="00F53046" w:rsidRPr="00F53046" w:rsidRDefault="00F53046" w:rsidP="00F53046">
      <w:pPr>
        <w:pStyle w:val="TableParagraph"/>
        <w:spacing w:before="134"/>
        <w:rPr>
          <w:rFonts w:ascii="GHEA Grapalat" w:hAnsi="GHEA Grapalat"/>
          <w:lang w:val="af-ZA"/>
        </w:rPr>
      </w:pPr>
      <w:r w:rsidRPr="00F53046">
        <w:rPr>
          <w:rFonts w:ascii="GHEA Grapalat" w:hAnsi="GHEA Grapalat"/>
          <w:lang w:val="ru-RU"/>
        </w:rPr>
        <w:t>Մեխանիզմների</w:t>
      </w:r>
      <w:r w:rsidRPr="00F53046">
        <w:rPr>
          <w:rFonts w:ascii="GHEA Grapalat" w:hAnsi="GHEA Grapalat"/>
          <w:lang w:val="af-ZA"/>
        </w:rPr>
        <w:t xml:space="preserve"> </w:t>
      </w:r>
      <w:r w:rsidRPr="00F53046">
        <w:rPr>
          <w:rFonts w:ascii="GHEA Grapalat" w:hAnsi="GHEA Grapalat"/>
          <w:lang w:val="ru-RU"/>
        </w:rPr>
        <w:t>օգտագործում</w:t>
      </w:r>
      <w:r w:rsidRPr="00F53046">
        <w:rPr>
          <w:rFonts w:ascii="GHEA Grapalat" w:hAnsi="GHEA Grapalat"/>
          <w:lang w:val="af-ZA"/>
        </w:rPr>
        <w:t xml:space="preserve"> </w:t>
      </w:r>
      <w:r w:rsidRPr="00F53046">
        <w:rPr>
          <w:rFonts w:ascii="GHEA Grapalat" w:hAnsi="GHEA Grapalat"/>
          <w:lang w:val="ru-RU"/>
        </w:rPr>
        <w:t>համապատասխան</w:t>
      </w:r>
      <w:r w:rsidRPr="00F53046">
        <w:rPr>
          <w:rFonts w:ascii="GHEA Grapalat" w:hAnsi="GHEA Grapalat"/>
          <w:lang w:val="af-ZA"/>
        </w:rPr>
        <w:t xml:space="preserve"> </w:t>
      </w:r>
      <w:r w:rsidRPr="00F53046">
        <w:rPr>
          <w:rFonts w:ascii="GHEA Grapalat" w:hAnsi="GHEA Grapalat"/>
          <w:lang w:val="ru-RU"/>
        </w:rPr>
        <w:t>մասնագետի</w:t>
      </w:r>
      <w:r w:rsidRPr="00F53046">
        <w:rPr>
          <w:rFonts w:ascii="GHEA Grapalat" w:hAnsi="GHEA Grapalat"/>
          <w:lang w:val="af-ZA"/>
        </w:rPr>
        <w:t xml:space="preserve"> </w:t>
      </w:r>
      <w:r w:rsidRPr="00F53046">
        <w:rPr>
          <w:rFonts w:ascii="GHEA Grapalat" w:hAnsi="GHEA Grapalat"/>
          <w:lang w:val="ru-RU"/>
        </w:rPr>
        <w:t>միջոցով</w:t>
      </w:r>
      <w:r w:rsidRPr="00F53046">
        <w:rPr>
          <w:rFonts w:ascii="GHEA Grapalat" w:hAnsi="GHEA Grapalat"/>
          <w:lang w:val="af-ZA"/>
        </w:rPr>
        <w:t>,</w:t>
      </w:r>
      <w:r w:rsidRPr="00F53046">
        <w:rPr>
          <w:rFonts w:ascii="GHEA Grapalat" w:hAnsi="GHEA Grapalat"/>
          <w:lang w:val="ru-RU"/>
        </w:rPr>
        <w:t>այդ</w:t>
      </w:r>
      <w:r w:rsidRPr="00F53046">
        <w:rPr>
          <w:rFonts w:ascii="GHEA Grapalat" w:hAnsi="GHEA Grapalat"/>
          <w:lang w:val="af-ZA"/>
        </w:rPr>
        <w:t xml:space="preserve"> </w:t>
      </w:r>
      <w:r w:rsidRPr="00F53046">
        <w:rPr>
          <w:rFonts w:ascii="GHEA Grapalat" w:hAnsi="GHEA Grapalat"/>
          <w:lang w:val="ru-RU"/>
        </w:rPr>
        <w:t>թվում՝</w:t>
      </w:r>
    </w:p>
    <w:p w14:paraId="2144F9E1" w14:textId="77777777" w:rsidR="00F53046" w:rsidRPr="00F53046" w:rsidRDefault="00F53046" w:rsidP="00F53046">
      <w:pPr>
        <w:rPr>
          <w:rFonts w:ascii="GHEA Grapalat" w:hAnsi="GHEA Grapalat" w:cs="Sylfaen"/>
          <w:w w:val="90"/>
          <w:sz w:val="22"/>
          <w:szCs w:val="22"/>
          <w:lang w:val="af-ZA"/>
        </w:rPr>
      </w:pPr>
      <w:r w:rsidRPr="00F53046">
        <w:rPr>
          <w:rFonts w:ascii="GHEA Grapalat" w:hAnsi="GHEA Grapalat"/>
          <w:sz w:val="22"/>
          <w:szCs w:val="22"/>
          <w:lang w:val="af-ZA"/>
        </w:rPr>
        <w:t>1.1-</w:t>
      </w:r>
      <w:r w:rsidRPr="00F53046">
        <w:rPr>
          <w:rFonts w:ascii="GHEA Grapalat" w:hAnsi="GHEA Grapalat"/>
          <w:sz w:val="22"/>
          <w:szCs w:val="22"/>
          <w:lang w:val="ru-RU"/>
        </w:rPr>
        <w:t>Տրակտոր</w:t>
      </w:r>
      <w:r w:rsidRPr="00F53046">
        <w:rPr>
          <w:rFonts w:ascii="GHEA Grapalat" w:hAnsi="GHEA Grapalat"/>
          <w:sz w:val="22"/>
          <w:szCs w:val="22"/>
          <w:lang w:val="af-ZA"/>
        </w:rPr>
        <w:t xml:space="preserve"> /</w:t>
      </w:r>
      <w:r w:rsidRPr="00F53046">
        <w:rPr>
          <w:rFonts w:ascii="GHEA Grapalat" w:hAnsi="GHEA Grapalat"/>
          <w:sz w:val="22"/>
          <w:szCs w:val="22"/>
          <w:lang w:val="ru-RU"/>
        </w:rPr>
        <w:t>քանդող</w:t>
      </w:r>
      <w:r w:rsidRPr="00F53046">
        <w:rPr>
          <w:rFonts w:ascii="GHEA Grapalat" w:hAnsi="GHEA Grapalat"/>
          <w:sz w:val="22"/>
          <w:szCs w:val="22"/>
          <w:lang w:val="af-ZA"/>
        </w:rPr>
        <w:t>,</w:t>
      </w:r>
      <w:r w:rsidRPr="00F53046">
        <w:rPr>
          <w:rFonts w:ascii="GHEA Grapalat" w:hAnsi="GHEA Grapalat"/>
          <w:sz w:val="22"/>
          <w:szCs w:val="22"/>
          <w:lang w:val="ru-RU"/>
        </w:rPr>
        <w:t>բարձող</w:t>
      </w:r>
      <w:r w:rsidRPr="00F53046">
        <w:rPr>
          <w:rFonts w:ascii="GHEA Grapalat" w:hAnsi="GHEA Grapalat"/>
          <w:sz w:val="22"/>
          <w:szCs w:val="22"/>
          <w:lang w:val="af-ZA"/>
        </w:rPr>
        <w:t>,</w:t>
      </w:r>
      <w:r w:rsidRPr="00F53046">
        <w:rPr>
          <w:rFonts w:ascii="GHEA Grapalat" w:hAnsi="GHEA Grapalat"/>
          <w:sz w:val="22"/>
          <w:szCs w:val="22"/>
          <w:lang w:val="ru-RU"/>
        </w:rPr>
        <w:t>հարթեցնող</w:t>
      </w:r>
      <w:r w:rsidRPr="00F53046">
        <w:rPr>
          <w:rFonts w:ascii="GHEA Grapalat" w:hAnsi="GHEA Grapalat"/>
          <w:sz w:val="22"/>
          <w:szCs w:val="22"/>
          <w:lang w:val="af-ZA"/>
        </w:rPr>
        <w:t>/</w:t>
      </w:r>
    </w:p>
    <w:p w14:paraId="6E32E8C1" w14:textId="77777777" w:rsidR="00F53046" w:rsidRPr="00F53046" w:rsidRDefault="00F53046" w:rsidP="00F53046">
      <w:pPr>
        <w:rPr>
          <w:rFonts w:ascii="GHEA Grapalat" w:hAnsi="GHEA Grapalat"/>
          <w:color w:val="000000"/>
          <w:sz w:val="22"/>
          <w:szCs w:val="22"/>
          <w:lang w:val="hy-AM"/>
        </w:rPr>
      </w:pPr>
      <w:r w:rsidRPr="00F53046">
        <w:rPr>
          <w:rFonts w:ascii="GHEA Grapalat" w:hAnsi="GHEA Grapalat"/>
          <w:sz w:val="22"/>
          <w:szCs w:val="22"/>
          <w:lang w:val="af-ZA"/>
        </w:rPr>
        <w:t>1.2 -</w:t>
      </w:r>
      <w:proofErr w:type="spellStart"/>
      <w:r w:rsidRPr="00F53046">
        <w:rPr>
          <w:rFonts w:ascii="GHEA Grapalat" w:hAnsi="GHEA Grapalat" w:cs="Sylfaen"/>
          <w:color w:val="000000"/>
          <w:sz w:val="22"/>
          <w:szCs w:val="22"/>
        </w:rPr>
        <w:t>Բեռնատար</w:t>
      </w:r>
      <w:proofErr w:type="spellEnd"/>
      <w:r w:rsidRPr="00F53046">
        <w:rPr>
          <w:rFonts w:ascii="GHEA Grapalat" w:hAnsi="GHEA Grapalat"/>
          <w:color w:val="000000"/>
          <w:sz w:val="22"/>
          <w:szCs w:val="22"/>
          <w:lang w:val="af-ZA"/>
        </w:rPr>
        <w:t xml:space="preserve"> </w:t>
      </w:r>
      <w:proofErr w:type="spellStart"/>
      <w:r w:rsidRPr="00F53046">
        <w:rPr>
          <w:rFonts w:ascii="GHEA Grapalat" w:hAnsi="GHEA Grapalat" w:cs="Sylfaen"/>
          <w:color w:val="000000"/>
          <w:sz w:val="22"/>
          <w:szCs w:val="22"/>
        </w:rPr>
        <w:t>մեքենա</w:t>
      </w:r>
      <w:proofErr w:type="spellEnd"/>
      <w:r w:rsidRPr="00F53046">
        <w:rPr>
          <w:rFonts w:ascii="GHEA Grapalat" w:hAnsi="GHEA Grapalat" w:cs="Calibri"/>
          <w:color w:val="000000"/>
          <w:sz w:val="22"/>
          <w:szCs w:val="22"/>
          <w:lang w:val="af-ZA"/>
        </w:rPr>
        <w:t xml:space="preserve"> </w:t>
      </w:r>
      <w:proofErr w:type="spellStart"/>
      <w:r w:rsidRPr="00F53046">
        <w:rPr>
          <w:rFonts w:ascii="GHEA Grapalat" w:hAnsi="GHEA Grapalat" w:cs="Sylfaen"/>
          <w:color w:val="000000"/>
          <w:sz w:val="22"/>
          <w:szCs w:val="22"/>
        </w:rPr>
        <w:t>բեռնափոխադրման</w:t>
      </w:r>
      <w:proofErr w:type="spellEnd"/>
      <w:r w:rsidRPr="00F53046">
        <w:rPr>
          <w:rFonts w:ascii="GHEA Grapalat" w:hAnsi="GHEA Grapalat" w:cs="Sylfaen"/>
          <w:color w:val="000000"/>
          <w:sz w:val="22"/>
          <w:szCs w:val="22"/>
          <w:lang w:val="hy-AM"/>
        </w:rPr>
        <w:t xml:space="preserve">                          1</w:t>
      </w:r>
      <w:r w:rsidRPr="00F53046">
        <w:rPr>
          <w:rFonts w:ascii="MS Mincho" w:eastAsia="MS Mincho" w:hAnsi="MS Mincho" w:cs="MS Mincho" w:hint="eastAsia"/>
          <w:color w:val="000000"/>
          <w:sz w:val="22"/>
          <w:szCs w:val="22"/>
          <w:lang w:val="hy-AM"/>
        </w:rPr>
        <w:t>․</w:t>
      </w:r>
      <w:r w:rsidRPr="00F53046">
        <w:rPr>
          <w:rFonts w:ascii="GHEA Grapalat" w:hAnsi="GHEA Grapalat"/>
          <w:color w:val="000000"/>
          <w:sz w:val="22"/>
          <w:szCs w:val="22"/>
          <w:lang w:val="hy-AM"/>
        </w:rPr>
        <w:t xml:space="preserve">3 </w:t>
      </w:r>
      <w:r w:rsidRPr="00F53046">
        <w:rPr>
          <w:rFonts w:ascii="GHEA Grapalat" w:hAnsi="GHEA Grapalat" w:cs="GHEA Grapalat"/>
          <w:color w:val="000000"/>
          <w:sz w:val="22"/>
          <w:szCs w:val="22"/>
          <w:lang w:val="hy-AM"/>
        </w:rPr>
        <w:t>ինքնաթափ</w:t>
      </w:r>
    </w:p>
    <w:p w14:paraId="321820E9" w14:textId="77777777" w:rsidR="00F53046" w:rsidRPr="00F53046" w:rsidRDefault="00F53046" w:rsidP="00F53046">
      <w:pPr>
        <w:rPr>
          <w:rFonts w:ascii="GHEA Grapalat" w:hAnsi="GHEA Grapalat"/>
          <w:sz w:val="22"/>
          <w:szCs w:val="22"/>
          <w:lang w:val="hy-AM"/>
        </w:rPr>
      </w:pPr>
      <w:r w:rsidRPr="00F53046">
        <w:rPr>
          <w:rFonts w:ascii="GHEA Grapalat" w:hAnsi="GHEA Grapalat"/>
          <w:sz w:val="22"/>
          <w:szCs w:val="22"/>
          <w:lang w:val="af-ZA"/>
        </w:rPr>
        <w:t>1.</w:t>
      </w:r>
      <w:r w:rsidRPr="00F53046">
        <w:rPr>
          <w:rFonts w:ascii="GHEA Grapalat" w:hAnsi="GHEA Grapalat"/>
          <w:sz w:val="22"/>
          <w:szCs w:val="22"/>
          <w:lang w:val="hy-AM"/>
        </w:rPr>
        <w:t>4</w:t>
      </w:r>
      <w:r w:rsidRPr="00F53046">
        <w:rPr>
          <w:rFonts w:ascii="GHEA Grapalat" w:hAnsi="GHEA Grapalat"/>
          <w:sz w:val="22"/>
          <w:szCs w:val="22"/>
          <w:lang w:val="af-ZA"/>
        </w:rPr>
        <w:t>-</w:t>
      </w:r>
      <w:r w:rsidRPr="00F53046">
        <w:rPr>
          <w:rFonts w:ascii="GHEA Grapalat" w:hAnsi="GHEA Grapalat" w:cs="Sylfaen"/>
          <w:color w:val="000000"/>
          <w:sz w:val="22"/>
          <w:szCs w:val="22"/>
          <w:lang w:val="hy-AM"/>
        </w:rPr>
        <w:t>Ավտոաշտարակ</w:t>
      </w:r>
      <w:r w:rsidRPr="00F53046">
        <w:rPr>
          <w:rFonts w:ascii="GHEA Grapalat" w:hAnsi="GHEA Grapalat"/>
          <w:color w:val="000000"/>
          <w:sz w:val="22"/>
          <w:szCs w:val="22"/>
          <w:lang w:val="af-ZA"/>
        </w:rPr>
        <w:t xml:space="preserve"> </w:t>
      </w:r>
      <w:r w:rsidRPr="00F53046">
        <w:rPr>
          <w:rFonts w:ascii="GHEA Grapalat" w:hAnsi="GHEA Grapalat"/>
          <w:color w:val="000000"/>
          <w:sz w:val="22"/>
          <w:szCs w:val="22"/>
          <w:lang w:val="hy-AM"/>
        </w:rPr>
        <w:t xml:space="preserve"> </w:t>
      </w:r>
    </w:p>
    <w:p w14:paraId="62B35A97" w14:textId="77777777" w:rsidR="00F53046" w:rsidRPr="00F53046" w:rsidRDefault="00F53046" w:rsidP="00F53046">
      <w:pPr>
        <w:rPr>
          <w:rFonts w:ascii="GHEA Grapalat" w:hAnsi="GHEA Grapalat" w:cs="Sylfaen"/>
          <w:color w:val="000000"/>
          <w:sz w:val="22"/>
          <w:szCs w:val="22"/>
          <w:lang w:val="af-ZA"/>
        </w:rPr>
      </w:pPr>
      <w:r w:rsidRPr="00F53046">
        <w:rPr>
          <w:rFonts w:ascii="GHEA Grapalat" w:hAnsi="GHEA Grapalat"/>
          <w:w w:val="95"/>
          <w:sz w:val="22"/>
          <w:szCs w:val="22"/>
          <w:lang w:val="af-ZA"/>
        </w:rPr>
        <w:t>1.</w:t>
      </w:r>
      <w:r w:rsidRPr="00F53046">
        <w:rPr>
          <w:rFonts w:ascii="GHEA Grapalat" w:hAnsi="GHEA Grapalat"/>
          <w:w w:val="95"/>
          <w:sz w:val="22"/>
          <w:szCs w:val="22"/>
          <w:lang w:val="hy-AM"/>
        </w:rPr>
        <w:t>5</w:t>
      </w:r>
      <w:r w:rsidRPr="00F53046">
        <w:rPr>
          <w:rFonts w:ascii="GHEA Grapalat" w:hAnsi="GHEA Grapalat"/>
          <w:w w:val="95"/>
          <w:sz w:val="22"/>
          <w:szCs w:val="22"/>
          <w:lang w:val="af-ZA"/>
        </w:rPr>
        <w:t>-</w:t>
      </w:r>
      <w:r w:rsidRPr="00F53046">
        <w:rPr>
          <w:rFonts w:ascii="GHEA Grapalat" w:hAnsi="GHEA Grapalat" w:cs="Sylfaen"/>
          <w:color w:val="000000"/>
          <w:sz w:val="22"/>
          <w:szCs w:val="22"/>
          <w:lang w:val="hy-AM"/>
        </w:rPr>
        <w:t>Ավտոկռունկ</w:t>
      </w:r>
    </w:p>
    <w:p w14:paraId="15A74BCB" w14:textId="77777777" w:rsidR="00F53046" w:rsidRPr="00F53046" w:rsidRDefault="00F53046" w:rsidP="00F53046">
      <w:pPr>
        <w:rPr>
          <w:rFonts w:ascii="GHEA Grapalat" w:hAnsi="GHEA Grapalat" w:cs="Sylfaen"/>
          <w:color w:val="000000"/>
          <w:sz w:val="22"/>
          <w:szCs w:val="22"/>
          <w:lang w:val="af-ZA"/>
        </w:rPr>
      </w:pPr>
      <w:r w:rsidRPr="00F53046">
        <w:rPr>
          <w:rFonts w:ascii="GHEA Grapalat" w:hAnsi="GHEA Grapalat" w:cs="Sylfaen"/>
          <w:color w:val="000000"/>
          <w:sz w:val="22"/>
          <w:szCs w:val="22"/>
          <w:lang w:val="af-ZA"/>
        </w:rPr>
        <w:t>1.</w:t>
      </w:r>
      <w:r w:rsidRPr="00F53046">
        <w:rPr>
          <w:rFonts w:ascii="GHEA Grapalat" w:hAnsi="GHEA Grapalat" w:cs="Sylfaen"/>
          <w:color w:val="000000"/>
          <w:sz w:val="22"/>
          <w:szCs w:val="22"/>
          <w:lang w:val="hy-AM"/>
        </w:rPr>
        <w:t>6</w:t>
      </w:r>
      <w:r w:rsidRPr="00F53046">
        <w:rPr>
          <w:rFonts w:ascii="GHEA Grapalat" w:hAnsi="GHEA Grapalat" w:cs="Sylfaen"/>
          <w:color w:val="000000"/>
          <w:sz w:val="22"/>
          <w:szCs w:val="22"/>
          <w:lang w:val="af-ZA"/>
        </w:rPr>
        <w:t>-</w:t>
      </w:r>
      <w:r w:rsidRPr="00F53046">
        <w:rPr>
          <w:rFonts w:ascii="GHEA Grapalat" w:hAnsi="GHEA Grapalat" w:cs="Sylfaen"/>
          <w:color w:val="000000"/>
          <w:sz w:val="22"/>
          <w:szCs w:val="22"/>
          <w:lang w:val="hy-AM"/>
        </w:rPr>
        <w:t>Էվակուատոր</w:t>
      </w:r>
    </w:p>
    <w:p w14:paraId="4E1364AA" w14:textId="77777777" w:rsidR="00F53046" w:rsidRPr="00F53046" w:rsidRDefault="00F53046" w:rsidP="00F53046">
      <w:pPr>
        <w:rPr>
          <w:rFonts w:ascii="GHEA Grapalat" w:hAnsi="GHEA Grapalat"/>
          <w:color w:val="000000"/>
          <w:sz w:val="22"/>
          <w:szCs w:val="22"/>
          <w:lang w:val="af-ZA"/>
        </w:rPr>
      </w:pPr>
      <w:r w:rsidRPr="00F53046">
        <w:rPr>
          <w:rFonts w:ascii="GHEA Grapalat" w:hAnsi="GHEA Grapalat" w:cs="Sylfaen"/>
          <w:color w:val="000000"/>
          <w:sz w:val="22"/>
          <w:szCs w:val="22"/>
          <w:lang w:val="af-ZA"/>
        </w:rPr>
        <w:t>1.</w:t>
      </w:r>
      <w:r w:rsidRPr="00F53046">
        <w:rPr>
          <w:rFonts w:ascii="GHEA Grapalat" w:hAnsi="GHEA Grapalat" w:cs="Sylfaen"/>
          <w:color w:val="000000"/>
          <w:sz w:val="22"/>
          <w:szCs w:val="22"/>
          <w:lang w:val="hy-AM"/>
        </w:rPr>
        <w:t>7</w:t>
      </w:r>
      <w:r w:rsidRPr="00F53046">
        <w:rPr>
          <w:rFonts w:ascii="GHEA Grapalat" w:hAnsi="GHEA Grapalat" w:cs="Sylfaen"/>
          <w:color w:val="000000"/>
          <w:sz w:val="22"/>
          <w:szCs w:val="22"/>
          <w:lang w:val="af-ZA"/>
        </w:rPr>
        <w:t>-</w:t>
      </w:r>
      <w:r w:rsidRPr="00F53046">
        <w:rPr>
          <w:rFonts w:ascii="GHEA Grapalat" w:hAnsi="GHEA Grapalat" w:cs="Sylfaen"/>
          <w:color w:val="000000"/>
          <w:sz w:val="22"/>
          <w:szCs w:val="22"/>
          <w:lang w:val="hy-AM"/>
        </w:rPr>
        <w:t>Քաշող</w:t>
      </w:r>
      <w:r w:rsidRPr="00F53046">
        <w:rPr>
          <w:rFonts w:ascii="GHEA Grapalat" w:hAnsi="GHEA Grapalat" w:cs="Calibri"/>
          <w:color w:val="000000"/>
          <w:sz w:val="22"/>
          <w:szCs w:val="22"/>
          <w:lang w:val="af-ZA"/>
        </w:rPr>
        <w:t xml:space="preserve"> </w:t>
      </w:r>
      <w:r w:rsidRPr="00F53046">
        <w:rPr>
          <w:rFonts w:ascii="GHEA Grapalat" w:hAnsi="GHEA Grapalat" w:cs="Sylfaen"/>
          <w:color w:val="000000"/>
          <w:sz w:val="22"/>
          <w:szCs w:val="22"/>
          <w:lang w:val="hy-AM"/>
        </w:rPr>
        <w:t>և</w:t>
      </w:r>
      <w:r w:rsidRPr="00F53046">
        <w:rPr>
          <w:rFonts w:ascii="GHEA Grapalat" w:hAnsi="GHEA Grapalat"/>
          <w:color w:val="000000"/>
          <w:sz w:val="22"/>
          <w:szCs w:val="22"/>
          <w:lang w:val="af-ZA"/>
        </w:rPr>
        <w:t xml:space="preserve"> </w:t>
      </w:r>
      <w:r w:rsidRPr="00F53046">
        <w:rPr>
          <w:rFonts w:ascii="GHEA Grapalat" w:hAnsi="GHEA Grapalat" w:cs="Sylfaen"/>
          <w:color w:val="000000"/>
          <w:sz w:val="22"/>
          <w:szCs w:val="22"/>
          <w:lang w:val="hy-AM"/>
        </w:rPr>
        <w:t>բարձր</w:t>
      </w:r>
      <w:r w:rsidRPr="00F53046">
        <w:rPr>
          <w:rFonts w:ascii="GHEA Grapalat" w:hAnsi="GHEA Grapalat" w:cs="Calibri"/>
          <w:color w:val="000000"/>
          <w:sz w:val="22"/>
          <w:szCs w:val="22"/>
          <w:lang w:val="af-ZA"/>
        </w:rPr>
        <w:t xml:space="preserve"> </w:t>
      </w:r>
      <w:r w:rsidRPr="00F53046">
        <w:rPr>
          <w:rFonts w:ascii="GHEA Grapalat" w:hAnsi="GHEA Grapalat" w:cs="Sylfaen"/>
          <w:color w:val="000000"/>
          <w:sz w:val="22"/>
          <w:szCs w:val="22"/>
          <w:lang w:val="hy-AM"/>
        </w:rPr>
        <w:t>ճնշմամբ</w:t>
      </w:r>
      <w:r w:rsidRPr="00F53046">
        <w:rPr>
          <w:rFonts w:ascii="GHEA Grapalat" w:hAnsi="GHEA Grapalat" w:cs="Calibri"/>
          <w:color w:val="000000"/>
          <w:sz w:val="22"/>
          <w:szCs w:val="22"/>
          <w:lang w:val="af-ZA"/>
        </w:rPr>
        <w:t xml:space="preserve"> </w:t>
      </w:r>
      <w:r w:rsidRPr="00F53046">
        <w:rPr>
          <w:rFonts w:ascii="GHEA Grapalat" w:hAnsi="GHEA Grapalat" w:cs="Sylfaen"/>
          <w:color w:val="000000"/>
          <w:sz w:val="22"/>
          <w:szCs w:val="22"/>
          <w:lang w:val="hy-AM"/>
        </w:rPr>
        <w:t>փչող</w:t>
      </w:r>
      <w:r w:rsidRPr="00F53046">
        <w:rPr>
          <w:rFonts w:ascii="GHEA Grapalat" w:hAnsi="GHEA Grapalat" w:cs="Calibri"/>
          <w:color w:val="000000"/>
          <w:sz w:val="22"/>
          <w:szCs w:val="22"/>
          <w:lang w:val="af-ZA"/>
        </w:rPr>
        <w:t xml:space="preserve"> </w:t>
      </w:r>
      <w:r w:rsidRPr="00F53046">
        <w:rPr>
          <w:rFonts w:ascii="GHEA Grapalat" w:hAnsi="GHEA Grapalat" w:cs="Sylfaen"/>
          <w:color w:val="000000"/>
          <w:sz w:val="22"/>
          <w:szCs w:val="22"/>
          <w:lang w:val="hy-AM"/>
        </w:rPr>
        <w:t>մեքենա</w:t>
      </w:r>
      <w:r w:rsidRPr="00F53046">
        <w:rPr>
          <w:rFonts w:ascii="GHEA Grapalat" w:hAnsi="GHEA Grapalat" w:cs="Calibri"/>
          <w:color w:val="000000"/>
          <w:sz w:val="22"/>
          <w:szCs w:val="22"/>
          <w:lang w:val="af-ZA"/>
        </w:rPr>
        <w:t>(</w:t>
      </w:r>
      <w:r w:rsidRPr="00F53046">
        <w:rPr>
          <w:rFonts w:ascii="GHEA Grapalat" w:hAnsi="GHEA Grapalat" w:cs="Sylfaen"/>
          <w:color w:val="000000"/>
          <w:sz w:val="22"/>
          <w:szCs w:val="22"/>
          <w:lang w:val="hy-AM"/>
        </w:rPr>
        <w:t>կոյուղագծերի</w:t>
      </w:r>
      <w:r w:rsidRPr="00F53046">
        <w:rPr>
          <w:rFonts w:ascii="GHEA Grapalat" w:hAnsi="GHEA Grapalat" w:cs="Calibri"/>
          <w:color w:val="000000"/>
          <w:sz w:val="22"/>
          <w:szCs w:val="22"/>
          <w:lang w:val="af-ZA"/>
        </w:rPr>
        <w:t xml:space="preserve"> </w:t>
      </w:r>
      <w:r w:rsidRPr="00F53046">
        <w:rPr>
          <w:rFonts w:ascii="GHEA Grapalat" w:hAnsi="GHEA Grapalat" w:cs="Sylfaen"/>
          <w:color w:val="000000"/>
          <w:sz w:val="22"/>
          <w:szCs w:val="22"/>
          <w:lang w:val="hy-AM"/>
        </w:rPr>
        <w:t>համար</w:t>
      </w:r>
      <w:r w:rsidRPr="00F53046">
        <w:rPr>
          <w:rFonts w:ascii="GHEA Grapalat" w:hAnsi="GHEA Grapalat"/>
          <w:color w:val="000000"/>
          <w:sz w:val="22"/>
          <w:szCs w:val="22"/>
          <w:lang w:val="af-ZA"/>
        </w:rPr>
        <w:t>)</w:t>
      </w:r>
    </w:p>
    <w:p w14:paraId="5909B741" w14:textId="77777777" w:rsidR="00F53046" w:rsidRPr="00F53046" w:rsidRDefault="00F53046" w:rsidP="00F53046">
      <w:pPr>
        <w:rPr>
          <w:rFonts w:ascii="GHEA Grapalat" w:hAnsi="GHEA Grapalat" w:cs="Sylfaen"/>
          <w:bCs/>
          <w:color w:val="000000"/>
          <w:sz w:val="22"/>
          <w:szCs w:val="22"/>
          <w:lang w:val="af-ZA"/>
        </w:rPr>
      </w:pPr>
      <w:r w:rsidRPr="00F53046">
        <w:rPr>
          <w:rFonts w:ascii="GHEA Grapalat" w:hAnsi="GHEA Grapalat"/>
          <w:color w:val="000000"/>
          <w:sz w:val="22"/>
          <w:szCs w:val="22"/>
          <w:lang w:val="af-ZA"/>
        </w:rPr>
        <w:t>2.</w:t>
      </w:r>
      <w:r w:rsidRPr="00F53046">
        <w:rPr>
          <w:rFonts w:ascii="GHEA Grapalat" w:hAnsi="GHEA Grapalat" w:cs="Sylfaen"/>
          <w:bCs/>
          <w:color w:val="000000"/>
          <w:sz w:val="22"/>
          <w:szCs w:val="22"/>
          <w:lang w:val="hy-AM"/>
        </w:rPr>
        <w:t>Աշխատուժ</w:t>
      </w:r>
      <w:r w:rsidRPr="00F53046">
        <w:rPr>
          <w:rFonts w:ascii="GHEA Grapalat" w:hAnsi="GHEA Grapalat"/>
          <w:bCs/>
          <w:color w:val="000000"/>
          <w:sz w:val="22"/>
          <w:szCs w:val="22"/>
          <w:lang w:val="af-ZA"/>
        </w:rPr>
        <w:t xml:space="preserve"> </w:t>
      </w:r>
      <w:r w:rsidRPr="00F53046">
        <w:rPr>
          <w:rFonts w:ascii="GHEA Grapalat" w:hAnsi="GHEA Grapalat" w:cs="Sylfaen"/>
          <w:bCs/>
          <w:color w:val="000000"/>
          <w:sz w:val="22"/>
          <w:szCs w:val="22"/>
          <w:lang w:val="hy-AM"/>
        </w:rPr>
        <w:t>այդ</w:t>
      </w:r>
      <w:r w:rsidRPr="00F53046">
        <w:rPr>
          <w:rFonts w:ascii="GHEA Grapalat" w:hAnsi="GHEA Grapalat" w:cs="Calibri"/>
          <w:bCs/>
          <w:color w:val="000000"/>
          <w:sz w:val="22"/>
          <w:szCs w:val="22"/>
          <w:lang w:val="af-ZA"/>
        </w:rPr>
        <w:t xml:space="preserve"> </w:t>
      </w:r>
      <w:r w:rsidRPr="00F53046">
        <w:rPr>
          <w:rFonts w:ascii="GHEA Grapalat" w:hAnsi="GHEA Grapalat" w:cs="Sylfaen"/>
          <w:bCs/>
          <w:color w:val="000000"/>
          <w:sz w:val="22"/>
          <w:szCs w:val="22"/>
          <w:lang w:val="hy-AM"/>
        </w:rPr>
        <w:t>թվում</w:t>
      </w:r>
      <w:r w:rsidRPr="00F53046">
        <w:rPr>
          <w:rFonts w:ascii="GHEA Grapalat" w:hAnsi="GHEA Grapalat" w:cs="Calibri"/>
          <w:bCs/>
          <w:color w:val="000000"/>
          <w:sz w:val="22"/>
          <w:szCs w:val="22"/>
          <w:lang w:val="af-ZA"/>
        </w:rPr>
        <w:t xml:space="preserve"> </w:t>
      </w:r>
      <w:r w:rsidRPr="00F53046">
        <w:rPr>
          <w:rFonts w:ascii="GHEA Grapalat" w:hAnsi="GHEA Grapalat" w:cs="Sylfaen"/>
          <w:bCs/>
          <w:color w:val="000000"/>
          <w:sz w:val="22"/>
          <w:szCs w:val="22"/>
          <w:lang w:val="hy-AM"/>
        </w:rPr>
        <w:t>ըստ</w:t>
      </w:r>
      <w:r w:rsidRPr="00F53046">
        <w:rPr>
          <w:rFonts w:ascii="GHEA Grapalat" w:hAnsi="GHEA Grapalat" w:cs="Calibri"/>
          <w:bCs/>
          <w:color w:val="000000"/>
          <w:sz w:val="22"/>
          <w:szCs w:val="22"/>
          <w:lang w:val="af-ZA"/>
        </w:rPr>
        <w:t xml:space="preserve"> </w:t>
      </w:r>
      <w:r w:rsidRPr="00F53046">
        <w:rPr>
          <w:rFonts w:ascii="GHEA Grapalat" w:hAnsi="GHEA Grapalat" w:cs="Sylfaen"/>
          <w:bCs/>
          <w:color w:val="000000"/>
          <w:sz w:val="22"/>
          <w:szCs w:val="22"/>
          <w:lang w:val="hy-AM"/>
        </w:rPr>
        <w:t>անհրաժեշտության՝</w:t>
      </w:r>
      <w:r w:rsidRPr="00F53046">
        <w:rPr>
          <w:rFonts w:ascii="GHEA Grapalat" w:hAnsi="GHEA Grapalat" w:cs="Calibri"/>
          <w:bCs/>
          <w:color w:val="000000"/>
          <w:sz w:val="22"/>
          <w:szCs w:val="22"/>
          <w:lang w:val="af-ZA"/>
        </w:rPr>
        <w:t xml:space="preserve"> </w:t>
      </w:r>
      <w:r w:rsidRPr="00F53046">
        <w:rPr>
          <w:rFonts w:ascii="GHEA Grapalat" w:hAnsi="GHEA Grapalat" w:cs="Sylfaen"/>
          <w:bCs/>
          <w:color w:val="000000"/>
          <w:sz w:val="22"/>
          <w:szCs w:val="22"/>
          <w:lang w:val="hy-AM"/>
        </w:rPr>
        <w:t>բանվոր</w:t>
      </w:r>
      <w:r w:rsidRPr="00F53046">
        <w:rPr>
          <w:rFonts w:ascii="GHEA Grapalat" w:hAnsi="GHEA Grapalat" w:cs="Calibri"/>
          <w:bCs/>
          <w:color w:val="000000"/>
          <w:sz w:val="22"/>
          <w:szCs w:val="22"/>
          <w:lang w:val="af-ZA"/>
        </w:rPr>
        <w:t xml:space="preserve">, </w:t>
      </w:r>
      <w:r w:rsidRPr="00F53046">
        <w:rPr>
          <w:rFonts w:ascii="GHEA Grapalat" w:hAnsi="GHEA Grapalat" w:cs="Sylfaen"/>
          <w:bCs/>
          <w:color w:val="000000"/>
          <w:sz w:val="22"/>
          <w:szCs w:val="22"/>
          <w:lang w:val="hy-AM"/>
        </w:rPr>
        <w:t>հավաքարար</w:t>
      </w:r>
      <w:r w:rsidRPr="00F53046">
        <w:rPr>
          <w:rFonts w:ascii="GHEA Grapalat" w:hAnsi="GHEA Grapalat" w:cs="Calibri"/>
          <w:bCs/>
          <w:color w:val="000000"/>
          <w:sz w:val="22"/>
          <w:szCs w:val="22"/>
          <w:lang w:val="af-ZA"/>
        </w:rPr>
        <w:t xml:space="preserve">, </w:t>
      </w:r>
      <w:r w:rsidRPr="00F53046">
        <w:rPr>
          <w:rFonts w:ascii="GHEA Grapalat" w:hAnsi="GHEA Grapalat" w:cs="Sylfaen"/>
          <w:bCs/>
          <w:color w:val="000000"/>
          <w:sz w:val="22"/>
          <w:szCs w:val="22"/>
          <w:lang w:val="hy-AM"/>
        </w:rPr>
        <w:t>տանիքա</w:t>
      </w:r>
      <w:proofErr w:type="spellStart"/>
      <w:r w:rsidRPr="00F53046">
        <w:rPr>
          <w:rFonts w:ascii="GHEA Grapalat" w:hAnsi="GHEA Grapalat" w:cs="Sylfaen"/>
          <w:bCs/>
          <w:color w:val="000000"/>
          <w:sz w:val="22"/>
          <w:szCs w:val="22"/>
        </w:rPr>
        <w:t>գործ</w:t>
      </w:r>
      <w:proofErr w:type="spellEnd"/>
      <w:r w:rsidRPr="00F53046">
        <w:rPr>
          <w:rFonts w:ascii="GHEA Grapalat" w:hAnsi="GHEA Grapalat" w:cs="Calibri"/>
          <w:bCs/>
          <w:color w:val="000000"/>
          <w:sz w:val="22"/>
          <w:szCs w:val="22"/>
          <w:lang w:val="af-ZA"/>
        </w:rPr>
        <w:t xml:space="preserve">, </w:t>
      </w:r>
      <w:proofErr w:type="spellStart"/>
      <w:r w:rsidRPr="00F53046">
        <w:rPr>
          <w:rFonts w:ascii="GHEA Grapalat" w:hAnsi="GHEA Grapalat" w:cs="Sylfaen"/>
          <w:bCs/>
          <w:color w:val="000000"/>
          <w:sz w:val="22"/>
          <w:szCs w:val="22"/>
        </w:rPr>
        <w:t>կոյուղագործ</w:t>
      </w:r>
      <w:proofErr w:type="spellEnd"/>
      <w:r w:rsidRPr="00F53046">
        <w:rPr>
          <w:rFonts w:ascii="GHEA Grapalat" w:hAnsi="GHEA Grapalat" w:cs="Calibri"/>
          <w:bCs/>
          <w:color w:val="000000"/>
          <w:sz w:val="22"/>
          <w:szCs w:val="22"/>
          <w:lang w:val="af-ZA"/>
        </w:rPr>
        <w:t>,</w:t>
      </w:r>
      <w:r w:rsidRPr="00F53046">
        <w:rPr>
          <w:rFonts w:ascii="GHEA Grapalat" w:hAnsi="GHEA Grapalat"/>
          <w:bCs/>
          <w:color w:val="000000"/>
          <w:sz w:val="22"/>
          <w:szCs w:val="22"/>
          <w:lang w:val="af-ZA"/>
        </w:rPr>
        <w:t xml:space="preserve"> </w:t>
      </w:r>
      <w:proofErr w:type="spellStart"/>
      <w:r w:rsidRPr="00F53046">
        <w:rPr>
          <w:rFonts w:ascii="GHEA Grapalat" w:hAnsi="GHEA Grapalat" w:cs="Sylfaen"/>
          <w:bCs/>
          <w:color w:val="000000"/>
          <w:sz w:val="22"/>
          <w:szCs w:val="22"/>
        </w:rPr>
        <w:t>փականագործ</w:t>
      </w:r>
      <w:proofErr w:type="spellEnd"/>
      <w:r w:rsidRPr="00F53046">
        <w:rPr>
          <w:rFonts w:ascii="GHEA Grapalat" w:hAnsi="GHEA Grapalat" w:cs="Calibri"/>
          <w:bCs/>
          <w:color w:val="000000"/>
          <w:sz w:val="22"/>
          <w:szCs w:val="22"/>
          <w:lang w:val="af-ZA"/>
        </w:rPr>
        <w:t xml:space="preserve">, </w:t>
      </w:r>
      <w:proofErr w:type="spellStart"/>
      <w:r w:rsidRPr="00F53046">
        <w:rPr>
          <w:rFonts w:ascii="GHEA Grapalat" w:hAnsi="GHEA Grapalat" w:cs="Sylfaen"/>
          <w:bCs/>
          <w:color w:val="000000"/>
          <w:sz w:val="22"/>
          <w:szCs w:val="22"/>
        </w:rPr>
        <w:t>ատաղձագործ</w:t>
      </w:r>
      <w:proofErr w:type="spellEnd"/>
      <w:r w:rsidRPr="00F53046">
        <w:rPr>
          <w:rFonts w:ascii="GHEA Grapalat" w:hAnsi="GHEA Grapalat" w:cs="Calibri"/>
          <w:bCs/>
          <w:color w:val="000000"/>
          <w:sz w:val="22"/>
          <w:szCs w:val="22"/>
          <w:lang w:val="af-ZA"/>
        </w:rPr>
        <w:t xml:space="preserve">, </w:t>
      </w:r>
      <w:proofErr w:type="spellStart"/>
      <w:r w:rsidRPr="00F53046">
        <w:rPr>
          <w:rFonts w:ascii="GHEA Grapalat" w:hAnsi="GHEA Grapalat" w:cs="Sylfaen"/>
          <w:bCs/>
          <w:color w:val="000000"/>
          <w:sz w:val="22"/>
          <w:szCs w:val="22"/>
        </w:rPr>
        <w:t>էլեկտրիկ</w:t>
      </w:r>
      <w:proofErr w:type="spellEnd"/>
      <w:r w:rsidRPr="00F53046">
        <w:rPr>
          <w:rFonts w:ascii="GHEA Grapalat" w:hAnsi="GHEA Grapalat" w:cs="Calibri"/>
          <w:bCs/>
          <w:color w:val="000000"/>
          <w:sz w:val="22"/>
          <w:szCs w:val="22"/>
          <w:lang w:val="af-ZA"/>
        </w:rPr>
        <w:t xml:space="preserve">, </w:t>
      </w:r>
      <w:proofErr w:type="spellStart"/>
      <w:r w:rsidRPr="00F53046">
        <w:rPr>
          <w:rFonts w:ascii="GHEA Grapalat" w:hAnsi="GHEA Grapalat" w:cs="Sylfaen"/>
          <w:bCs/>
          <w:color w:val="000000"/>
          <w:sz w:val="22"/>
          <w:szCs w:val="22"/>
        </w:rPr>
        <w:t>զոդող</w:t>
      </w:r>
      <w:proofErr w:type="spellEnd"/>
      <w:r w:rsidRPr="00F53046">
        <w:rPr>
          <w:rFonts w:ascii="GHEA Grapalat" w:hAnsi="GHEA Grapalat" w:cs="Sylfaen"/>
          <w:bCs/>
          <w:color w:val="000000"/>
          <w:sz w:val="22"/>
          <w:szCs w:val="22"/>
          <w:lang w:val="af-ZA"/>
        </w:rPr>
        <w:t>:</w:t>
      </w:r>
    </w:p>
    <w:p w14:paraId="4A54532B" w14:textId="64C82F39" w:rsidR="00B8477A" w:rsidRPr="00F53046" w:rsidRDefault="00F53046" w:rsidP="00F53046">
      <w:pPr>
        <w:jc w:val="both"/>
        <w:rPr>
          <w:rFonts w:ascii="GHEA Grapalat" w:hAnsi="GHEA Grapalat" w:cs="Sylfaen"/>
          <w:sz w:val="22"/>
          <w:szCs w:val="22"/>
          <w:lang w:val="hy-AM"/>
        </w:rPr>
      </w:pPr>
      <w:r w:rsidRPr="00F53046">
        <w:rPr>
          <w:rStyle w:val="apple-style-span"/>
          <w:rFonts w:ascii="GHEA Grapalat" w:hAnsi="GHEA Grapalat"/>
          <w:color w:val="000000"/>
          <w:sz w:val="22"/>
          <w:szCs w:val="22"/>
          <w:lang w:val="ru-RU"/>
        </w:rPr>
        <w:t>Պատվիրատուն</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կարող</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է</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պահանջել</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նշված</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ծառայությունների</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մատուցում</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մինչև</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hy-AM"/>
        </w:rPr>
        <w:t>6000000</w:t>
      </w:r>
      <w:r w:rsidRPr="00F53046">
        <w:rPr>
          <w:rStyle w:val="apple-style-span"/>
          <w:rFonts w:ascii="GHEA Grapalat" w:hAnsi="GHEA Grapalat"/>
          <w:color w:val="000000"/>
          <w:sz w:val="22"/>
          <w:szCs w:val="22"/>
          <w:lang w:val="af-ZA"/>
        </w:rPr>
        <w:t xml:space="preserve"> </w:t>
      </w:r>
      <w:r w:rsidRPr="00F53046">
        <w:rPr>
          <w:rStyle w:val="apple-style-span"/>
          <w:rFonts w:ascii="GHEA Grapalat" w:hAnsi="GHEA Grapalat"/>
          <w:color w:val="000000"/>
          <w:sz w:val="22"/>
          <w:szCs w:val="22"/>
          <w:lang w:val="ru-RU"/>
        </w:rPr>
        <w:t>ՀՀդրամ</w:t>
      </w:r>
      <w:r w:rsidRPr="00F53046">
        <w:rPr>
          <w:rStyle w:val="apple-style-span"/>
          <w:rFonts w:ascii="GHEA Grapalat" w:hAnsi="GHEA Grapalat"/>
          <w:color w:val="000000"/>
          <w:sz w:val="22"/>
          <w:szCs w:val="22"/>
          <w:lang w:val="af-ZA"/>
        </w:rPr>
        <w:t>:</w:t>
      </w:r>
    </w:p>
    <w:p w14:paraId="3E78CF5C" w14:textId="77777777" w:rsidR="00284468" w:rsidRDefault="00284468" w:rsidP="00E26C98">
      <w:pPr>
        <w:jc w:val="both"/>
        <w:rPr>
          <w:rFonts w:ascii="Sylfaen" w:hAnsi="Sylfaen" w:cs="Sylfaen"/>
          <w:sz w:val="20"/>
          <w:szCs w:val="20"/>
          <w:lang w:val="hy-AM"/>
        </w:rPr>
      </w:pPr>
    </w:p>
    <w:p w14:paraId="14CF0F18" w14:textId="11116DBC" w:rsidR="00284468" w:rsidRPr="00F53046" w:rsidRDefault="00F53046" w:rsidP="00F53046">
      <w:pPr>
        <w:jc w:val="center"/>
        <w:rPr>
          <w:rFonts w:ascii="GHEA Grapalat" w:hAnsi="GHEA Grapalat" w:cs="Sylfaen"/>
          <w:sz w:val="20"/>
          <w:szCs w:val="20"/>
          <w:lang w:val="hy-AM"/>
        </w:rPr>
      </w:pPr>
      <w:r w:rsidRPr="00F53046">
        <w:rPr>
          <w:rFonts w:ascii="GHEA Grapalat" w:hAnsi="GHEA Grapalat" w:cs="Sylfaen"/>
          <w:sz w:val="20"/>
          <w:szCs w:val="20"/>
          <w:lang w:val="hy-AM"/>
        </w:rPr>
        <w:t>Ծառայությունների գնացուցակ</w:t>
      </w:r>
    </w:p>
    <w:p w14:paraId="23B4D98A" w14:textId="0FFE6A73" w:rsidR="00F53046" w:rsidRPr="00F53046" w:rsidRDefault="00F53046" w:rsidP="00F53046">
      <w:pPr>
        <w:jc w:val="center"/>
        <w:rPr>
          <w:rFonts w:ascii="GHEA Grapalat" w:hAnsi="GHEA Grapalat" w:cs="Sylfaen"/>
          <w:sz w:val="20"/>
          <w:szCs w:val="20"/>
          <w:lang w:val="hy-AM"/>
        </w:rPr>
      </w:pPr>
      <w:r w:rsidRPr="00F53046">
        <w:rPr>
          <w:rFonts w:ascii="GHEA Grapalat" w:hAnsi="GHEA Grapalat" w:cs="Sylfaen"/>
          <w:sz w:val="20"/>
          <w:szCs w:val="20"/>
          <w:lang w:val="hy-AM"/>
        </w:rPr>
        <w:t>Նուբարաշեն  վարչական շրջանի տարածքում հրատապ  լուծում պահանջող և չնախատեված աշխատանքների</w:t>
      </w:r>
      <w:r w:rsidRPr="00F53046">
        <w:rPr>
          <w:rFonts w:ascii="GHEA Grapalat" w:hAnsi="GHEA Grapalat" w:cs="Sylfaen"/>
          <w:sz w:val="20"/>
          <w:szCs w:val="20"/>
          <w:lang w:val="hy-AM"/>
        </w:rPr>
        <w:t xml:space="preserve"> </w:t>
      </w:r>
      <w:r w:rsidRPr="00F53046">
        <w:rPr>
          <w:rFonts w:ascii="GHEA Grapalat" w:hAnsi="GHEA Grapalat" w:cs="Sylfaen"/>
          <w:sz w:val="20"/>
          <w:szCs w:val="20"/>
          <w:lang w:val="hy-AM"/>
        </w:rPr>
        <w:t>կատարման համար ձեռք բերվող ծառայություններ</w:t>
      </w:r>
    </w:p>
    <w:tbl>
      <w:tblPr>
        <w:tblW w:w="10815" w:type="dxa"/>
        <w:tblLook w:val="04A0" w:firstRow="1" w:lastRow="0" w:firstColumn="1" w:lastColumn="0" w:noHBand="0" w:noVBand="1"/>
      </w:tblPr>
      <w:tblGrid>
        <w:gridCol w:w="495"/>
        <w:gridCol w:w="3555"/>
        <w:gridCol w:w="450"/>
        <w:gridCol w:w="990"/>
        <w:gridCol w:w="900"/>
        <w:gridCol w:w="823"/>
        <w:gridCol w:w="446"/>
        <w:gridCol w:w="875"/>
        <w:gridCol w:w="8"/>
        <w:gridCol w:w="445"/>
        <w:gridCol w:w="1147"/>
        <w:gridCol w:w="228"/>
        <w:gridCol w:w="8"/>
        <w:gridCol w:w="214"/>
        <w:gridCol w:w="8"/>
        <w:gridCol w:w="223"/>
      </w:tblGrid>
      <w:tr w:rsidR="00F53046" w:rsidRPr="00F53046" w14:paraId="72BE00C9" w14:textId="77777777" w:rsidTr="00F53046">
        <w:trPr>
          <w:gridAfter w:val="3"/>
          <w:wAfter w:w="445" w:type="dxa"/>
          <w:trHeight w:val="300"/>
        </w:trPr>
        <w:tc>
          <w:tcPr>
            <w:tcW w:w="8542" w:type="dxa"/>
            <w:gridSpan w:val="9"/>
            <w:tcBorders>
              <w:top w:val="nil"/>
              <w:left w:val="nil"/>
              <w:bottom w:val="nil"/>
              <w:right w:val="nil"/>
            </w:tcBorders>
            <w:shd w:val="clear" w:color="auto" w:fill="auto"/>
            <w:noWrap/>
            <w:vAlign w:val="center"/>
          </w:tcPr>
          <w:p w14:paraId="6EDAECD8" w14:textId="2FC7D7ED" w:rsidR="00F53046" w:rsidRPr="00F53046" w:rsidRDefault="00F53046">
            <w:pPr>
              <w:jc w:val="center"/>
              <w:rPr>
                <w:rFonts w:ascii="Calibri" w:hAnsi="Calibri" w:cs="Calibri"/>
                <w:color w:val="000000"/>
                <w:sz w:val="22"/>
                <w:szCs w:val="22"/>
                <w:lang w:val="hy-AM"/>
              </w:rPr>
            </w:pPr>
          </w:p>
        </w:tc>
        <w:tc>
          <w:tcPr>
            <w:tcW w:w="1828" w:type="dxa"/>
            <w:gridSpan w:val="4"/>
            <w:tcBorders>
              <w:top w:val="nil"/>
              <w:left w:val="nil"/>
              <w:bottom w:val="nil"/>
              <w:right w:val="nil"/>
            </w:tcBorders>
            <w:shd w:val="clear" w:color="auto" w:fill="auto"/>
            <w:noWrap/>
            <w:vAlign w:val="center"/>
            <w:hideMark/>
          </w:tcPr>
          <w:p w14:paraId="5FBD0D8F" w14:textId="77777777" w:rsidR="00F53046" w:rsidRPr="00F53046" w:rsidRDefault="00F53046">
            <w:pPr>
              <w:jc w:val="center"/>
              <w:rPr>
                <w:rFonts w:ascii="Calibri" w:hAnsi="Calibri" w:cs="Calibri"/>
                <w:color w:val="000000"/>
                <w:sz w:val="22"/>
                <w:szCs w:val="22"/>
                <w:lang w:val="hy-AM"/>
              </w:rPr>
            </w:pPr>
          </w:p>
        </w:tc>
      </w:tr>
      <w:tr w:rsidR="00F53046" w:rsidRPr="00F53046" w14:paraId="2304CF5D" w14:textId="77777777" w:rsidTr="00F53046">
        <w:trPr>
          <w:trHeight w:val="300"/>
        </w:trPr>
        <w:tc>
          <w:tcPr>
            <w:tcW w:w="8987" w:type="dxa"/>
            <w:gridSpan w:val="10"/>
            <w:tcBorders>
              <w:top w:val="nil"/>
              <w:left w:val="nil"/>
              <w:bottom w:val="nil"/>
              <w:right w:val="nil"/>
            </w:tcBorders>
            <w:shd w:val="clear" w:color="auto" w:fill="auto"/>
            <w:vAlign w:val="center"/>
          </w:tcPr>
          <w:p w14:paraId="7E31170D" w14:textId="20B377D1" w:rsidR="00F53046" w:rsidRPr="00F53046" w:rsidRDefault="00F53046" w:rsidP="00F53046">
            <w:pPr>
              <w:jc w:val="both"/>
              <w:rPr>
                <w:rFonts w:ascii="Calibri" w:hAnsi="Calibri" w:cs="Calibri"/>
                <w:color w:val="000000"/>
                <w:sz w:val="22"/>
                <w:szCs w:val="22"/>
                <w:lang w:val="hy-AM"/>
              </w:rPr>
            </w:pPr>
          </w:p>
        </w:tc>
        <w:tc>
          <w:tcPr>
            <w:tcW w:w="1828" w:type="dxa"/>
            <w:gridSpan w:val="6"/>
            <w:tcBorders>
              <w:top w:val="nil"/>
              <w:left w:val="nil"/>
              <w:bottom w:val="nil"/>
              <w:right w:val="nil"/>
            </w:tcBorders>
            <w:shd w:val="clear" w:color="auto" w:fill="auto"/>
            <w:noWrap/>
            <w:vAlign w:val="center"/>
            <w:hideMark/>
          </w:tcPr>
          <w:p w14:paraId="3C4E4DA0" w14:textId="77777777" w:rsidR="00F53046" w:rsidRPr="00F53046" w:rsidRDefault="00F53046">
            <w:pPr>
              <w:jc w:val="center"/>
              <w:rPr>
                <w:rFonts w:ascii="Calibri" w:hAnsi="Calibri" w:cs="Calibri"/>
                <w:color w:val="000000"/>
                <w:sz w:val="22"/>
                <w:szCs w:val="22"/>
                <w:lang w:val="hy-AM"/>
              </w:rPr>
            </w:pPr>
          </w:p>
        </w:tc>
      </w:tr>
      <w:tr w:rsidR="00F53046" w:rsidRPr="00F53046" w14:paraId="210AD436" w14:textId="77777777" w:rsidTr="00F53046">
        <w:trPr>
          <w:trHeight w:val="465"/>
        </w:trPr>
        <w:tc>
          <w:tcPr>
            <w:tcW w:w="495" w:type="dxa"/>
            <w:tcBorders>
              <w:top w:val="nil"/>
              <w:left w:val="nil"/>
              <w:bottom w:val="nil"/>
              <w:right w:val="nil"/>
            </w:tcBorders>
            <w:shd w:val="clear" w:color="auto" w:fill="auto"/>
            <w:noWrap/>
            <w:vAlign w:val="center"/>
          </w:tcPr>
          <w:p w14:paraId="0A93ED44" w14:textId="77777777" w:rsidR="00F53046" w:rsidRPr="00F53046" w:rsidRDefault="00F53046" w:rsidP="00F53046">
            <w:pPr>
              <w:jc w:val="both"/>
              <w:rPr>
                <w:sz w:val="20"/>
                <w:szCs w:val="20"/>
                <w:lang w:val="hy-AM"/>
              </w:rPr>
            </w:pPr>
          </w:p>
        </w:tc>
        <w:tc>
          <w:tcPr>
            <w:tcW w:w="4005" w:type="dxa"/>
            <w:gridSpan w:val="2"/>
            <w:tcBorders>
              <w:top w:val="nil"/>
              <w:left w:val="nil"/>
              <w:bottom w:val="nil"/>
              <w:right w:val="nil"/>
            </w:tcBorders>
            <w:shd w:val="clear" w:color="auto" w:fill="auto"/>
            <w:noWrap/>
            <w:vAlign w:val="center"/>
          </w:tcPr>
          <w:p w14:paraId="6802124E" w14:textId="200842CD" w:rsidR="00F53046" w:rsidRPr="00F53046" w:rsidRDefault="00F53046" w:rsidP="00F53046">
            <w:pPr>
              <w:jc w:val="both"/>
              <w:rPr>
                <w:rFonts w:ascii="Calibri" w:hAnsi="Calibri" w:cs="Calibri"/>
                <w:color w:val="000000"/>
                <w:sz w:val="22"/>
                <w:szCs w:val="22"/>
                <w:lang w:val="hy-AM"/>
              </w:rPr>
            </w:pPr>
          </w:p>
        </w:tc>
        <w:tc>
          <w:tcPr>
            <w:tcW w:w="1890" w:type="dxa"/>
            <w:gridSpan w:val="2"/>
            <w:tcBorders>
              <w:top w:val="nil"/>
              <w:left w:val="nil"/>
              <w:bottom w:val="nil"/>
              <w:right w:val="nil"/>
            </w:tcBorders>
            <w:shd w:val="clear" w:color="auto" w:fill="auto"/>
            <w:noWrap/>
            <w:vAlign w:val="center"/>
          </w:tcPr>
          <w:p w14:paraId="32853AEA" w14:textId="77777777" w:rsidR="00F53046" w:rsidRPr="00F53046" w:rsidRDefault="00F53046">
            <w:pPr>
              <w:jc w:val="center"/>
              <w:rPr>
                <w:rFonts w:ascii="Calibri" w:hAnsi="Calibri" w:cs="Calibri"/>
                <w:color w:val="000000"/>
                <w:sz w:val="22"/>
                <w:szCs w:val="22"/>
                <w:lang w:val="hy-AM"/>
              </w:rPr>
            </w:pPr>
          </w:p>
        </w:tc>
        <w:tc>
          <w:tcPr>
            <w:tcW w:w="1269" w:type="dxa"/>
            <w:gridSpan w:val="2"/>
            <w:tcBorders>
              <w:top w:val="nil"/>
              <w:left w:val="nil"/>
              <w:bottom w:val="nil"/>
              <w:right w:val="nil"/>
            </w:tcBorders>
            <w:shd w:val="clear" w:color="auto" w:fill="auto"/>
            <w:noWrap/>
            <w:vAlign w:val="center"/>
            <w:hideMark/>
          </w:tcPr>
          <w:p w14:paraId="3C31F129" w14:textId="77777777" w:rsidR="00F53046" w:rsidRPr="00F53046" w:rsidRDefault="00F53046">
            <w:pPr>
              <w:jc w:val="center"/>
              <w:rPr>
                <w:sz w:val="20"/>
                <w:szCs w:val="20"/>
                <w:lang w:val="hy-AM"/>
              </w:rPr>
            </w:pPr>
          </w:p>
        </w:tc>
        <w:tc>
          <w:tcPr>
            <w:tcW w:w="1328" w:type="dxa"/>
            <w:gridSpan w:val="3"/>
            <w:tcBorders>
              <w:top w:val="nil"/>
              <w:left w:val="nil"/>
              <w:bottom w:val="nil"/>
              <w:right w:val="nil"/>
            </w:tcBorders>
            <w:shd w:val="clear" w:color="auto" w:fill="auto"/>
            <w:noWrap/>
            <w:vAlign w:val="center"/>
            <w:hideMark/>
          </w:tcPr>
          <w:p w14:paraId="62FD76AD" w14:textId="77777777" w:rsidR="00F53046" w:rsidRPr="00F53046" w:rsidRDefault="00F53046">
            <w:pPr>
              <w:jc w:val="center"/>
              <w:rPr>
                <w:sz w:val="20"/>
                <w:szCs w:val="20"/>
                <w:lang w:val="hy-AM"/>
              </w:rPr>
            </w:pPr>
          </w:p>
        </w:tc>
        <w:tc>
          <w:tcPr>
            <w:tcW w:w="1828" w:type="dxa"/>
            <w:gridSpan w:val="6"/>
            <w:tcBorders>
              <w:top w:val="nil"/>
              <w:left w:val="nil"/>
              <w:bottom w:val="nil"/>
              <w:right w:val="nil"/>
            </w:tcBorders>
            <w:shd w:val="clear" w:color="auto" w:fill="auto"/>
            <w:noWrap/>
            <w:vAlign w:val="center"/>
            <w:hideMark/>
          </w:tcPr>
          <w:p w14:paraId="30BEC14F" w14:textId="77777777" w:rsidR="00F53046" w:rsidRPr="00F53046" w:rsidRDefault="00F53046">
            <w:pPr>
              <w:jc w:val="center"/>
              <w:rPr>
                <w:sz w:val="20"/>
                <w:szCs w:val="20"/>
                <w:lang w:val="hy-AM"/>
              </w:rPr>
            </w:pPr>
          </w:p>
        </w:tc>
      </w:tr>
      <w:tr w:rsidR="00F53046" w14:paraId="5CB3BDE2" w14:textId="77777777" w:rsidTr="00F53046">
        <w:trPr>
          <w:gridAfter w:val="4"/>
          <w:wAfter w:w="453" w:type="dxa"/>
          <w:trHeight w:val="1785"/>
        </w:trPr>
        <w:tc>
          <w:tcPr>
            <w:tcW w:w="4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7BCD4C" w14:textId="77777777" w:rsidR="00F53046" w:rsidRPr="00F53046" w:rsidRDefault="00F53046">
            <w:pPr>
              <w:jc w:val="center"/>
              <w:rPr>
                <w:rFonts w:ascii="Calibri" w:hAnsi="Calibri" w:cs="Calibri"/>
                <w:color w:val="000000"/>
                <w:sz w:val="22"/>
                <w:szCs w:val="22"/>
                <w:lang w:val="hy-AM"/>
              </w:rPr>
            </w:pPr>
            <w:r w:rsidRPr="00F53046">
              <w:rPr>
                <w:rFonts w:ascii="Calibri" w:hAnsi="Calibri" w:cs="Calibri"/>
                <w:color w:val="000000"/>
                <w:sz w:val="22"/>
                <w:szCs w:val="22"/>
                <w:lang w:val="hy-AM"/>
              </w:rPr>
              <w:lastRenderedPageBreak/>
              <w:t> </w:t>
            </w:r>
          </w:p>
        </w:tc>
        <w:tc>
          <w:tcPr>
            <w:tcW w:w="3555" w:type="dxa"/>
            <w:tcBorders>
              <w:top w:val="single" w:sz="4" w:space="0" w:color="auto"/>
              <w:left w:val="nil"/>
              <w:bottom w:val="nil"/>
              <w:right w:val="nil"/>
            </w:tcBorders>
            <w:shd w:val="clear" w:color="000000" w:fill="FFFFFF"/>
            <w:noWrap/>
            <w:vAlign w:val="center"/>
            <w:hideMark/>
          </w:tcPr>
          <w:p w14:paraId="237FA07F" w14:textId="77777777" w:rsidR="00F53046" w:rsidRDefault="00F53046">
            <w:pPr>
              <w:jc w:val="center"/>
              <w:rPr>
                <w:rFonts w:ascii="Calibri" w:hAnsi="Calibri" w:cs="Calibri"/>
                <w:color w:val="000000"/>
                <w:sz w:val="22"/>
                <w:szCs w:val="22"/>
              </w:rPr>
            </w:pPr>
            <w:r w:rsidRPr="00F53046">
              <w:rPr>
                <w:rFonts w:ascii="Calibri" w:hAnsi="Calibri" w:cs="Calibri"/>
                <w:color w:val="000000"/>
                <w:sz w:val="22"/>
                <w:szCs w:val="22"/>
                <w:lang w:val="hy-AM"/>
              </w:rPr>
              <w:t xml:space="preserve"> </w:t>
            </w:r>
            <w:proofErr w:type="spellStart"/>
            <w:r>
              <w:rPr>
                <w:rFonts w:ascii="Calibri" w:hAnsi="Calibri" w:cs="Calibri"/>
                <w:color w:val="000000"/>
                <w:sz w:val="22"/>
                <w:szCs w:val="22"/>
              </w:rPr>
              <w:t>Աշխատանքի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անվանումը</w:t>
            </w:r>
            <w:proofErr w:type="spellEnd"/>
          </w:p>
        </w:tc>
        <w:tc>
          <w:tcPr>
            <w:tcW w:w="14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23CF157" w14:textId="77777777" w:rsidR="00F53046" w:rsidRDefault="00F53046">
            <w:pPr>
              <w:jc w:val="center"/>
              <w:rPr>
                <w:rFonts w:ascii="Calibri" w:hAnsi="Calibri" w:cs="Calibri"/>
                <w:color w:val="000000"/>
                <w:sz w:val="18"/>
                <w:szCs w:val="18"/>
              </w:rPr>
            </w:pPr>
            <w:proofErr w:type="spellStart"/>
            <w:r>
              <w:rPr>
                <w:rFonts w:ascii="Calibri" w:hAnsi="Calibri" w:cs="Calibri"/>
                <w:color w:val="000000"/>
                <w:sz w:val="18"/>
                <w:szCs w:val="18"/>
              </w:rPr>
              <w:t>Չափման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միավորը</w:t>
            </w:r>
            <w:proofErr w:type="spellEnd"/>
          </w:p>
        </w:tc>
        <w:tc>
          <w:tcPr>
            <w:tcW w:w="1723" w:type="dxa"/>
            <w:gridSpan w:val="2"/>
            <w:tcBorders>
              <w:top w:val="single" w:sz="4" w:space="0" w:color="auto"/>
              <w:left w:val="nil"/>
              <w:bottom w:val="single" w:sz="4" w:space="0" w:color="auto"/>
              <w:right w:val="single" w:sz="4" w:space="0" w:color="auto"/>
            </w:tcBorders>
            <w:shd w:val="clear" w:color="000000" w:fill="FFFFFF"/>
            <w:vAlign w:val="center"/>
            <w:hideMark/>
          </w:tcPr>
          <w:p w14:paraId="27038234" w14:textId="77777777" w:rsidR="00F53046" w:rsidRDefault="00F53046">
            <w:pPr>
              <w:jc w:val="center"/>
              <w:rPr>
                <w:rFonts w:ascii="Calibri" w:hAnsi="Calibri" w:cs="Calibri"/>
                <w:color w:val="000000"/>
                <w:sz w:val="18"/>
                <w:szCs w:val="18"/>
              </w:rPr>
            </w:pPr>
            <w:r>
              <w:rPr>
                <w:rFonts w:ascii="Calibri" w:hAnsi="Calibri" w:cs="Calibri"/>
                <w:color w:val="000000"/>
                <w:sz w:val="18"/>
                <w:szCs w:val="18"/>
              </w:rPr>
              <w:br/>
            </w:r>
            <w:proofErr w:type="spellStart"/>
            <w:r>
              <w:rPr>
                <w:rFonts w:ascii="Calibri" w:hAnsi="Calibri" w:cs="Calibri"/>
                <w:color w:val="000000"/>
                <w:sz w:val="18"/>
                <w:szCs w:val="18"/>
              </w:rPr>
              <w:t>Քանակը</w:t>
            </w:r>
            <w:proofErr w:type="spellEnd"/>
          </w:p>
        </w:tc>
        <w:tc>
          <w:tcPr>
            <w:tcW w:w="1321" w:type="dxa"/>
            <w:gridSpan w:val="2"/>
            <w:tcBorders>
              <w:top w:val="single" w:sz="4" w:space="0" w:color="auto"/>
              <w:left w:val="nil"/>
              <w:bottom w:val="single" w:sz="4" w:space="0" w:color="auto"/>
              <w:right w:val="single" w:sz="4" w:space="0" w:color="auto"/>
            </w:tcBorders>
            <w:shd w:val="clear" w:color="auto" w:fill="auto"/>
            <w:vAlign w:val="center"/>
            <w:hideMark/>
          </w:tcPr>
          <w:p w14:paraId="4CA6D86F" w14:textId="77777777" w:rsidR="00F53046" w:rsidRDefault="00F53046">
            <w:pPr>
              <w:jc w:val="center"/>
              <w:rPr>
                <w:rFonts w:ascii="Calibri" w:hAnsi="Calibri" w:cs="Calibri"/>
                <w:color w:val="000000"/>
                <w:sz w:val="14"/>
                <w:szCs w:val="14"/>
              </w:rPr>
            </w:pPr>
            <w:proofErr w:type="spellStart"/>
            <w:r>
              <w:rPr>
                <w:rFonts w:ascii="Calibri" w:hAnsi="Calibri" w:cs="Calibri"/>
                <w:color w:val="000000"/>
                <w:sz w:val="14"/>
                <w:szCs w:val="14"/>
              </w:rPr>
              <w:t>Միավորի</w:t>
            </w:r>
            <w:proofErr w:type="spellEnd"/>
            <w:r>
              <w:rPr>
                <w:rFonts w:ascii="Calibri" w:hAnsi="Calibri" w:cs="Calibri"/>
                <w:color w:val="000000"/>
                <w:sz w:val="14"/>
                <w:szCs w:val="14"/>
              </w:rPr>
              <w:t xml:space="preserve"> </w:t>
            </w:r>
            <w:proofErr w:type="spellStart"/>
            <w:r>
              <w:rPr>
                <w:rFonts w:ascii="Calibri" w:hAnsi="Calibri" w:cs="Calibri"/>
                <w:color w:val="000000"/>
                <w:sz w:val="14"/>
                <w:szCs w:val="14"/>
              </w:rPr>
              <w:t>առավելագույն</w:t>
            </w:r>
            <w:proofErr w:type="spellEnd"/>
            <w:r>
              <w:rPr>
                <w:rFonts w:ascii="Calibri" w:hAnsi="Calibri" w:cs="Calibri"/>
                <w:color w:val="000000"/>
                <w:sz w:val="14"/>
                <w:szCs w:val="14"/>
              </w:rPr>
              <w:t xml:space="preserve"> </w:t>
            </w:r>
            <w:proofErr w:type="spellStart"/>
            <w:r>
              <w:rPr>
                <w:rFonts w:ascii="Calibri" w:hAnsi="Calibri" w:cs="Calibri"/>
                <w:color w:val="000000"/>
                <w:sz w:val="14"/>
                <w:szCs w:val="14"/>
              </w:rPr>
              <w:t>գինը</w:t>
            </w:r>
            <w:proofErr w:type="spellEnd"/>
            <w:r>
              <w:rPr>
                <w:rFonts w:ascii="Calibri" w:hAnsi="Calibri" w:cs="Calibri"/>
                <w:color w:val="000000"/>
                <w:sz w:val="14"/>
                <w:szCs w:val="14"/>
              </w:rPr>
              <w:t xml:space="preserve">              /</w:t>
            </w:r>
            <w:proofErr w:type="spellStart"/>
            <w:r>
              <w:rPr>
                <w:rFonts w:ascii="Calibri" w:hAnsi="Calibri" w:cs="Calibri"/>
                <w:color w:val="000000"/>
                <w:sz w:val="14"/>
                <w:szCs w:val="14"/>
              </w:rPr>
              <w:t>հազ</w:t>
            </w:r>
            <w:proofErr w:type="spellEnd"/>
            <w:r>
              <w:rPr>
                <w:rFonts w:ascii="Calibri" w:hAnsi="Calibri" w:cs="Calibri"/>
                <w:color w:val="000000"/>
                <w:sz w:val="14"/>
                <w:szCs w:val="14"/>
              </w:rPr>
              <w:t xml:space="preserve">. </w:t>
            </w:r>
            <w:proofErr w:type="spellStart"/>
            <w:r>
              <w:rPr>
                <w:rFonts w:ascii="Calibri" w:hAnsi="Calibri" w:cs="Calibri"/>
                <w:color w:val="000000"/>
                <w:sz w:val="14"/>
                <w:szCs w:val="14"/>
              </w:rPr>
              <w:t>դրամ</w:t>
            </w:r>
            <w:proofErr w:type="spellEnd"/>
            <w:r>
              <w:rPr>
                <w:rFonts w:ascii="Calibri" w:hAnsi="Calibri" w:cs="Calibri"/>
                <w:color w:val="000000"/>
                <w:sz w:val="14"/>
                <w:szCs w:val="14"/>
              </w:rPr>
              <w:t>/</w:t>
            </w:r>
          </w:p>
        </w:tc>
        <w:tc>
          <w:tcPr>
            <w:tcW w:w="1828" w:type="dxa"/>
            <w:gridSpan w:val="4"/>
            <w:tcBorders>
              <w:top w:val="single" w:sz="4" w:space="0" w:color="auto"/>
              <w:left w:val="nil"/>
              <w:bottom w:val="single" w:sz="4" w:space="0" w:color="auto"/>
              <w:right w:val="single" w:sz="4" w:space="0" w:color="auto"/>
            </w:tcBorders>
            <w:shd w:val="clear" w:color="auto" w:fill="auto"/>
            <w:vAlign w:val="center"/>
            <w:hideMark/>
          </w:tcPr>
          <w:p w14:paraId="37CA0878" w14:textId="77777777" w:rsidR="00F53046" w:rsidRDefault="00F53046">
            <w:pPr>
              <w:jc w:val="center"/>
              <w:rPr>
                <w:rFonts w:ascii="Calibri" w:hAnsi="Calibri" w:cs="Calibri"/>
                <w:color w:val="000000"/>
                <w:sz w:val="18"/>
                <w:szCs w:val="18"/>
              </w:rPr>
            </w:pPr>
            <w:proofErr w:type="spellStart"/>
            <w:r>
              <w:rPr>
                <w:rFonts w:ascii="Calibri" w:hAnsi="Calibri" w:cs="Calibri"/>
                <w:color w:val="000000"/>
                <w:sz w:val="18"/>
                <w:szCs w:val="18"/>
              </w:rPr>
              <w:t>Միավորի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առավելագույն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գինը</w:t>
            </w:r>
            <w:proofErr w:type="spellEnd"/>
            <w:r>
              <w:rPr>
                <w:rFonts w:ascii="Calibri" w:hAnsi="Calibri" w:cs="Calibri"/>
                <w:color w:val="000000"/>
                <w:sz w:val="18"/>
                <w:szCs w:val="18"/>
              </w:rPr>
              <w:br/>
            </w:r>
            <w:proofErr w:type="spellStart"/>
            <w:r>
              <w:rPr>
                <w:rFonts w:ascii="Calibri" w:hAnsi="Calibri" w:cs="Calibri"/>
                <w:color w:val="000000"/>
                <w:sz w:val="18"/>
                <w:szCs w:val="18"/>
              </w:rPr>
              <w:t>Տոկոսային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արտահայտությամբ</w:t>
            </w:r>
            <w:proofErr w:type="spellEnd"/>
          </w:p>
        </w:tc>
      </w:tr>
      <w:tr w:rsidR="00F53046" w14:paraId="102FB134" w14:textId="77777777" w:rsidTr="00F53046">
        <w:trPr>
          <w:gridAfter w:val="4"/>
          <w:wAfter w:w="453" w:type="dxa"/>
          <w:trHeight w:val="99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76885C3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tcBorders>
              <w:top w:val="nil"/>
              <w:left w:val="nil"/>
              <w:bottom w:val="nil"/>
              <w:right w:val="nil"/>
            </w:tcBorders>
            <w:shd w:val="clear" w:color="000000" w:fill="FFFFFF"/>
            <w:vAlign w:val="center"/>
            <w:hideMark/>
          </w:tcPr>
          <w:p w14:paraId="6846B75E"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Տարվա</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ընթացքում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անհրաժեշտություն</w:t>
            </w:r>
            <w:proofErr w:type="spellEnd"/>
            <w:r>
              <w:rPr>
                <w:rFonts w:ascii="Calibri" w:hAnsi="Calibri" w:cs="Calibri"/>
                <w:color w:val="000000"/>
                <w:sz w:val="22"/>
                <w:szCs w:val="22"/>
              </w:rPr>
              <w:t xml:space="preserve"> է </w:t>
            </w:r>
            <w:proofErr w:type="spellStart"/>
            <w:r>
              <w:rPr>
                <w:rFonts w:ascii="Calibri" w:hAnsi="Calibri" w:cs="Calibri"/>
                <w:color w:val="000000"/>
                <w:sz w:val="22"/>
                <w:szCs w:val="22"/>
              </w:rPr>
              <w:t>առաջանում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չնախատեսված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աշխատանքների,ինչը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հստակ</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չի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կարող</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պլանավորվել</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Այդպիսիք</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են</w:t>
            </w:r>
            <w:proofErr w:type="spellEnd"/>
            <w:r>
              <w:rPr>
                <w:rFonts w:ascii="Calibri" w:hAnsi="Calibri" w:cs="Calibri"/>
                <w:color w:val="000000"/>
                <w:sz w:val="22"/>
                <w:szCs w:val="22"/>
              </w:rPr>
              <w:t xml:space="preserve">՝                     </w:t>
            </w:r>
          </w:p>
        </w:tc>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7BF5880E"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000000" w:fill="FFFFFF"/>
            <w:vAlign w:val="center"/>
            <w:hideMark/>
          </w:tcPr>
          <w:p w14:paraId="15718B6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vAlign w:val="center"/>
            <w:hideMark/>
          </w:tcPr>
          <w:p w14:paraId="3FFDD43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07C448F6"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r>
      <w:tr w:rsidR="00F53046" w14:paraId="0A3EB961" w14:textId="77777777" w:rsidTr="00F53046">
        <w:trPr>
          <w:gridAfter w:val="4"/>
          <w:wAfter w:w="453" w:type="dxa"/>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10ADD556"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tcBorders>
              <w:top w:val="nil"/>
              <w:left w:val="nil"/>
              <w:bottom w:val="nil"/>
              <w:right w:val="nil"/>
            </w:tcBorders>
            <w:shd w:val="clear" w:color="000000" w:fill="FFFFFF"/>
            <w:vAlign w:val="center"/>
            <w:hideMark/>
          </w:tcPr>
          <w:p w14:paraId="77DDF59E"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Վեոլիա</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ջրի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կողմից</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սպասարկվող</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ջրագծեր</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կոյուղագծեր</w:t>
            </w:r>
            <w:proofErr w:type="spellEnd"/>
          </w:p>
        </w:tc>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1924A324"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000000" w:fill="FFFFFF"/>
            <w:vAlign w:val="center"/>
            <w:hideMark/>
          </w:tcPr>
          <w:p w14:paraId="2D934F8E"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vAlign w:val="center"/>
            <w:hideMark/>
          </w:tcPr>
          <w:p w14:paraId="075FCC4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012BD95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r>
      <w:tr w:rsidR="00F53046" w14:paraId="4BD9FC52" w14:textId="77777777" w:rsidTr="00F53046">
        <w:trPr>
          <w:gridAfter w:val="4"/>
          <w:wAfter w:w="453" w:type="dxa"/>
          <w:trHeight w:val="66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235A63A1"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tcBorders>
              <w:top w:val="nil"/>
              <w:left w:val="nil"/>
              <w:bottom w:val="nil"/>
              <w:right w:val="nil"/>
            </w:tcBorders>
            <w:shd w:val="clear" w:color="000000" w:fill="FFFFFF"/>
            <w:vAlign w:val="center"/>
            <w:hideMark/>
          </w:tcPr>
          <w:p w14:paraId="5DACEEF7"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Ավտովթարների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ժամանակ</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վնասված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եզրաքարեր</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այլ</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գույք,ինչը</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չի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գրանցվել</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ոստիկանության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կողմից</w:t>
            </w:r>
            <w:proofErr w:type="spellEnd"/>
          </w:p>
        </w:tc>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4E58694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000000" w:fill="FFFFFF"/>
            <w:vAlign w:val="center"/>
            <w:hideMark/>
          </w:tcPr>
          <w:p w14:paraId="30CB044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vAlign w:val="center"/>
            <w:hideMark/>
          </w:tcPr>
          <w:p w14:paraId="777123C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4A76D51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r>
      <w:tr w:rsidR="00F53046" w14:paraId="7AE71F4D" w14:textId="77777777" w:rsidTr="00F53046">
        <w:trPr>
          <w:gridAfter w:val="4"/>
          <w:wAfter w:w="453" w:type="dxa"/>
          <w:trHeight w:val="66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04B1A046"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tcBorders>
              <w:top w:val="nil"/>
              <w:left w:val="nil"/>
              <w:bottom w:val="single" w:sz="4" w:space="0" w:color="auto"/>
              <w:right w:val="nil"/>
            </w:tcBorders>
            <w:shd w:val="clear" w:color="000000" w:fill="FFFFFF"/>
            <w:vAlign w:val="center"/>
            <w:hideMark/>
          </w:tcPr>
          <w:p w14:paraId="2D5E3FA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w:t>
            </w:r>
            <w:proofErr w:type="spellStart"/>
            <w:r>
              <w:rPr>
                <w:rFonts w:ascii="Calibri" w:hAnsi="Calibri" w:cs="Calibri"/>
                <w:color w:val="000000"/>
                <w:sz w:val="22"/>
                <w:szCs w:val="22"/>
              </w:rPr>
              <w:t>Արտակարգ</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դեպքերում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հրդեհ,քամի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վնասված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գույքի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վերականգնում</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այլն</w:t>
            </w:r>
            <w:proofErr w:type="spellEnd"/>
          </w:p>
        </w:tc>
        <w:tc>
          <w:tcPr>
            <w:tcW w:w="1440" w:type="dxa"/>
            <w:gridSpan w:val="2"/>
            <w:tcBorders>
              <w:top w:val="nil"/>
              <w:left w:val="single" w:sz="4" w:space="0" w:color="auto"/>
              <w:bottom w:val="single" w:sz="4" w:space="0" w:color="auto"/>
              <w:right w:val="single" w:sz="4" w:space="0" w:color="auto"/>
            </w:tcBorders>
            <w:shd w:val="clear" w:color="000000" w:fill="FFFFFF"/>
            <w:vAlign w:val="center"/>
            <w:hideMark/>
          </w:tcPr>
          <w:p w14:paraId="13BD83B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000000" w:fill="FFFFFF"/>
            <w:vAlign w:val="center"/>
            <w:hideMark/>
          </w:tcPr>
          <w:p w14:paraId="6872382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vAlign w:val="center"/>
            <w:hideMark/>
          </w:tcPr>
          <w:p w14:paraId="00E20180"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7960353B"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r>
      <w:tr w:rsidR="00F53046" w14:paraId="175478A1" w14:textId="77777777" w:rsidTr="00F53046">
        <w:trPr>
          <w:gridAfter w:val="4"/>
          <w:wAfter w:w="453" w:type="dxa"/>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0FA8D6EB" w14:textId="77777777" w:rsidR="00F53046" w:rsidRDefault="00F53046">
            <w:pPr>
              <w:jc w:val="center"/>
              <w:rPr>
                <w:rFonts w:ascii="Calibri" w:hAnsi="Calibri" w:cs="Calibri"/>
                <w:b/>
                <w:bCs/>
                <w:color w:val="000000"/>
                <w:sz w:val="22"/>
                <w:szCs w:val="22"/>
              </w:rPr>
            </w:pPr>
            <w:r>
              <w:rPr>
                <w:rFonts w:ascii="Calibri" w:hAnsi="Calibri" w:cs="Calibri"/>
                <w:b/>
                <w:bCs/>
                <w:color w:val="000000"/>
                <w:sz w:val="22"/>
                <w:szCs w:val="22"/>
              </w:rPr>
              <w:t>1</w:t>
            </w:r>
          </w:p>
        </w:tc>
        <w:tc>
          <w:tcPr>
            <w:tcW w:w="3555" w:type="dxa"/>
            <w:tcBorders>
              <w:top w:val="nil"/>
              <w:left w:val="nil"/>
              <w:bottom w:val="single" w:sz="4" w:space="0" w:color="auto"/>
              <w:right w:val="single" w:sz="4" w:space="0" w:color="auto"/>
            </w:tcBorders>
            <w:shd w:val="clear" w:color="000000" w:fill="FFFFFF"/>
            <w:vAlign w:val="center"/>
            <w:hideMark/>
          </w:tcPr>
          <w:p w14:paraId="5B49B848" w14:textId="77777777" w:rsidR="00F53046" w:rsidRDefault="00F53046">
            <w:pPr>
              <w:jc w:val="center"/>
              <w:rPr>
                <w:rFonts w:ascii="Calibri" w:hAnsi="Calibri" w:cs="Calibri"/>
                <w:b/>
                <w:bCs/>
                <w:color w:val="000000"/>
                <w:sz w:val="22"/>
                <w:szCs w:val="22"/>
              </w:rPr>
            </w:pPr>
            <w:proofErr w:type="spellStart"/>
            <w:r>
              <w:rPr>
                <w:rFonts w:ascii="Calibri" w:hAnsi="Calibri" w:cs="Calibri"/>
                <w:b/>
                <w:bCs/>
                <w:color w:val="000000"/>
                <w:sz w:val="22"/>
                <w:szCs w:val="22"/>
              </w:rPr>
              <w:t>Մեքենամեխանիզմների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օգտագործում</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համապատասխան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մասնագետի</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միջոցով</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այդ</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թվում</w:t>
            </w:r>
            <w:proofErr w:type="spellEnd"/>
            <w:r>
              <w:rPr>
                <w:rFonts w:ascii="Calibri" w:hAnsi="Calibri" w:cs="Calibri"/>
                <w:b/>
                <w:bCs/>
                <w:color w:val="000000"/>
                <w:sz w:val="22"/>
                <w:szCs w:val="22"/>
              </w:rPr>
              <w:t>՝</w:t>
            </w:r>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362F83D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57E289BA"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28CA999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7F73C4DE"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r>
      <w:tr w:rsidR="00F53046" w14:paraId="4AFA5685"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1EA4754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1.1</w:t>
            </w:r>
          </w:p>
        </w:tc>
        <w:tc>
          <w:tcPr>
            <w:tcW w:w="3555" w:type="dxa"/>
            <w:tcBorders>
              <w:top w:val="nil"/>
              <w:left w:val="nil"/>
              <w:bottom w:val="single" w:sz="4" w:space="0" w:color="auto"/>
              <w:right w:val="single" w:sz="4" w:space="0" w:color="auto"/>
            </w:tcBorders>
            <w:shd w:val="clear" w:color="000000" w:fill="FFFFFF"/>
            <w:noWrap/>
            <w:vAlign w:val="center"/>
            <w:hideMark/>
          </w:tcPr>
          <w:p w14:paraId="2633245E"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Տրակտոր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քանդող</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բարձող</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հարթեցնող</w:t>
            </w:r>
            <w:proofErr w:type="spellEnd"/>
            <w:r>
              <w:rPr>
                <w:rFonts w:ascii="Calibri" w:hAnsi="Calibri" w:cs="Calibri"/>
                <w:color w:val="000000"/>
                <w:sz w:val="22"/>
                <w:szCs w:val="22"/>
              </w:rPr>
              <w:t>/</w:t>
            </w:r>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1306F741"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ժամ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0D48289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2449261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16.0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2547B51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2EB72A0E"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00D6042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1.2</w:t>
            </w:r>
          </w:p>
        </w:tc>
        <w:tc>
          <w:tcPr>
            <w:tcW w:w="3555" w:type="dxa"/>
            <w:tcBorders>
              <w:top w:val="nil"/>
              <w:left w:val="nil"/>
              <w:bottom w:val="single" w:sz="4" w:space="0" w:color="auto"/>
              <w:right w:val="single" w:sz="4" w:space="0" w:color="auto"/>
            </w:tcBorders>
            <w:shd w:val="clear" w:color="000000" w:fill="FFFFFF"/>
            <w:noWrap/>
            <w:vAlign w:val="center"/>
            <w:hideMark/>
          </w:tcPr>
          <w:p w14:paraId="2D6961B2"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Բեռնատար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մեքենա</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բեռնափոխադրման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համար</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3ED5BF3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կմ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2916306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534BF294"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23A5E7B7"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1141E177"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43D51501"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1.3</w:t>
            </w:r>
          </w:p>
        </w:tc>
        <w:tc>
          <w:tcPr>
            <w:tcW w:w="3555" w:type="dxa"/>
            <w:tcBorders>
              <w:top w:val="nil"/>
              <w:left w:val="nil"/>
              <w:bottom w:val="single" w:sz="4" w:space="0" w:color="auto"/>
              <w:right w:val="single" w:sz="4" w:space="0" w:color="auto"/>
            </w:tcBorders>
            <w:shd w:val="clear" w:color="000000" w:fill="FFFFFF"/>
            <w:noWrap/>
            <w:vAlign w:val="center"/>
            <w:hideMark/>
          </w:tcPr>
          <w:p w14:paraId="6093B0DC"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ինքնաթափ</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1CF4DE89"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կմ</w:t>
            </w:r>
            <w:proofErr w:type="spellEnd"/>
            <w:r>
              <w:rPr>
                <w:rFonts w:ascii="Calibri" w:hAnsi="Calibri" w:cs="Calibri"/>
                <w:color w:val="000000"/>
                <w:sz w:val="22"/>
                <w:szCs w:val="22"/>
              </w:rPr>
              <w:t xml:space="preserve"> </w:t>
            </w:r>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7909F5D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0E297BF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0.5</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6886AA5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5D6FDD1B"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2773507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1.4</w:t>
            </w:r>
          </w:p>
        </w:tc>
        <w:tc>
          <w:tcPr>
            <w:tcW w:w="3555" w:type="dxa"/>
            <w:tcBorders>
              <w:top w:val="nil"/>
              <w:left w:val="nil"/>
              <w:bottom w:val="single" w:sz="4" w:space="0" w:color="auto"/>
              <w:right w:val="single" w:sz="4" w:space="0" w:color="auto"/>
            </w:tcBorders>
            <w:shd w:val="clear" w:color="000000" w:fill="FFFFFF"/>
            <w:noWrap/>
            <w:vAlign w:val="center"/>
            <w:hideMark/>
          </w:tcPr>
          <w:p w14:paraId="0DE3EFCE"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Ավտոաշտարակ</w:t>
            </w:r>
            <w:proofErr w:type="spellEnd"/>
            <w:r>
              <w:rPr>
                <w:rFonts w:ascii="Calibri" w:hAnsi="Calibri" w:cs="Calibri"/>
                <w:color w:val="000000"/>
                <w:sz w:val="22"/>
                <w:szCs w:val="22"/>
              </w:rPr>
              <w:t xml:space="preserve"> </w:t>
            </w:r>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7C73793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ժամ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74FF1D5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7A152F9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7.0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19D00C2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099DF908"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27824EF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1.5</w:t>
            </w:r>
          </w:p>
        </w:tc>
        <w:tc>
          <w:tcPr>
            <w:tcW w:w="3555" w:type="dxa"/>
            <w:tcBorders>
              <w:top w:val="nil"/>
              <w:left w:val="nil"/>
              <w:bottom w:val="single" w:sz="4" w:space="0" w:color="auto"/>
              <w:right w:val="single" w:sz="4" w:space="0" w:color="auto"/>
            </w:tcBorders>
            <w:shd w:val="clear" w:color="000000" w:fill="FFFFFF"/>
            <w:noWrap/>
            <w:vAlign w:val="center"/>
            <w:hideMark/>
          </w:tcPr>
          <w:p w14:paraId="4D1B503D"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Ավտոկռունկ</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2BE20216"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ժամ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1876DC3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22EBC64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8.0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4A21B15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0EFFE81C"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0C675CE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1.6</w:t>
            </w:r>
          </w:p>
        </w:tc>
        <w:tc>
          <w:tcPr>
            <w:tcW w:w="3555" w:type="dxa"/>
            <w:tcBorders>
              <w:top w:val="nil"/>
              <w:left w:val="nil"/>
              <w:bottom w:val="single" w:sz="4" w:space="0" w:color="auto"/>
              <w:right w:val="single" w:sz="4" w:space="0" w:color="auto"/>
            </w:tcBorders>
            <w:shd w:val="clear" w:color="000000" w:fill="FFFFFF"/>
            <w:noWrap/>
            <w:vAlign w:val="center"/>
            <w:hideMark/>
          </w:tcPr>
          <w:p w14:paraId="74630DAF"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Էվակուատոր</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1710ECA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կմ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7F52D8A4"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284E0AF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55072AC0"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085F0C1B"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78444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1.7</w:t>
            </w:r>
          </w:p>
        </w:tc>
        <w:tc>
          <w:tcPr>
            <w:tcW w:w="3555" w:type="dxa"/>
            <w:tcBorders>
              <w:top w:val="nil"/>
              <w:left w:val="nil"/>
              <w:bottom w:val="single" w:sz="4" w:space="0" w:color="auto"/>
              <w:right w:val="single" w:sz="4" w:space="0" w:color="auto"/>
            </w:tcBorders>
            <w:shd w:val="clear" w:color="auto" w:fill="auto"/>
            <w:noWrap/>
            <w:vAlign w:val="center"/>
            <w:hideMark/>
          </w:tcPr>
          <w:p w14:paraId="42E023EC"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Գազել</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բեռնատար</w:t>
            </w:r>
            <w:proofErr w:type="spellEnd"/>
          </w:p>
        </w:tc>
        <w:tc>
          <w:tcPr>
            <w:tcW w:w="1440" w:type="dxa"/>
            <w:gridSpan w:val="2"/>
            <w:tcBorders>
              <w:top w:val="nil"/>
              <w:left w:val="nil"/>
              <w:bottom w:val="single" w:sz="4" w:space="0" w:color="auto"/>
              <w:right w:val="single" w:sz="4" w:space="0" w:color="auto"/>
            </w:tcBorders>
            <w:shd w:val="clear" w:color="auto" w:fill="auto"/>
            <w:noWrap/>
            <w:vAlign w:val="center"/>
            <w:hideMark/>
          </w:tcPr>
          <w:p w14:paraId="2BCEDD31"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կմ</w:t>
            </w:r>
            <w:proofErr w:type="spellEnd"/>
            <w:r>
              <w:rPr>
                <w:rFonts w:ascii="Calibri" w:hAnsi="Calibri" w:cs="Calibri"/>
                <w:color w:val="000000"/>
                <w:sz w:val="22"/>
                <w:szCs w:val="22"/>
              </w:rPr>
              <w:t xml:space="preserve"> </w:t>
            </w:r>
          </w:p>
        </w:tc>
        <w:tc>
          <w:tcPr>
            <w:tcW w:w="1723" w:type="dxa"/>
            <w:gridSpan w:val="2"/>
            <w:tcBorders>
              <w:top w:val="nil"/>
              <w:left w:val="nil"/>
              <w:bottom w:val="single" w:sz="4" w:space="0" w:color="auto"/>
              <w:right w:val="single" w:sz="4" w:space="0" w:color="auto"/>
            </w:tcBorders>
            <w:shd w:val="clear" w:color="auto" w:fill="auto"/>
            <w:noWrap/>
            <w:vAlign w:val="center"/>
            <w:hideMark/>
          </w:tcPr>
          <w:p w14:paraId="3A086D14"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704D6EA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0.3</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659B0D6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0C9955FE" w14:textId="77777777" w:rsidTr="00F53046">
        <w:trPr>
          <w:gridAfter w:val="4"/>
          <w:wAfter w:w="453" w:type="dxa"/>
          <w:trHeight w:val="93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416024C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1.8</w:t>
            </w:r>
          </w:p>
        </w:tc>
        <w:tc>
          <w:tcPr>
            <w:tcW w:w="3555" w:type="dxa"/>
            <w:tcBorders>
              <w:top w:val="nil"/>
              <w:left w:val="nil"/>
              <w:bottom w:val="single" w:sz="4" w:space="0" w:color="auto"/>
              <w:right w:val="single" w:sz="4" w:space="0" w:color="auto"/>
            </w:tcBorders>
            <w:shd w:val="clear" w:color="000000" w:fill="FFFFFF"/>
            <w:noWrap/>
            <w:vAlign w:val="center"/>
            <w:hideMark/>
          </w:tcPr>
          <w:p w14:paraId="2070A0C5"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Քաշող</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բարձր</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ճնշմամբ</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փչող</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մեքենա</w:t>
            </w:r>
            <w:proofErr w:type="spellEnd"/>
            <w:r>
              <w:rPr>
                <w:rFonts w:ascii="Calibri" w:hAnsi="Calibri" w:cs="Calibri"/>
                <w:color w:val="000000"/>
                <w:sz w:val="22"/>
                <w:szCs w:val="22"/>
              </w:rPr>
              <w:t>(</w:t>
            </w:r>
            <w:proofErr w:type="spellStart"/>
            <w:r>
              <w:rPr>
                <w:rFonts w:ascii="Calibri" w:hAnsi="Calibri" w:cs="Calibri"/>
                <w:color w:val="000000"/>
                <w:sz w:val="22"/>
                <w:szCs w:val="22"/>
              </w:rPr>
              <w:t>կոյուղագծերի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մաքրման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համար</w:t>
            </w:r>
            <w:proofErr w:type="spellEnd"/>
            <w:r>
              <w:rPr>
                <w:rFonts w:ascii="Calibri" w:hAnsi="Calibri" w:cs="Calibri"/>
                <w:color w:val="000000"/>
                <w:sz w:val="22"/>
                <w:szCs w:val="22"/>
              </w:rPr>
              <w:t>)</w:t>
            </w:r>
          </w:p>
        </w:tc>
        <w:tc>
          <w:tcPr>
            <w:tcW w:w="1440" w:type="dxa"/>
            <w:gridSpan w:val="2"/>
            <w:tcBorders>
              <w:top w:val="nil"/>
              <w:left w:val="nil"/>
              <w:bottom w:val="single" w:sz="4" w:space="0" w:color="auto"/>
              <w:right w:val="single" w:sz="4" w:space="0" w:color="auto"/>
            </w:tcBorders>
            <w:shd w:val="clear" w:color="000000" w:fill="FFFFFF"/>
            <w:vAlign w:val="center"/>
            <w:hideMark/>
          </w:tcPr>
          <w:p w14:paraId="1BD4664F"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հատ</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3E6595C7"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5A2FCC2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40.0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76B804B4"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104FFAD7" w14:textId="77777777" w:rsidTr="00F53046">
        <w:trPr>
          <w:gridAfter w:val="4"/>
          <w:wAfter w:w="453" w:type="dxa"/>
          <w:trHeight w:val="1245"/>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7184BAA0" w14:textId="77777777" w:rsidR="00F53046" w:rsidRDefault="00F53046">
            <w:pPr>
              <w:jc w:val="center"/>
              <w:rPr>
                <w:rFonts w:ascii="Calibri" w:hAnsi="Calibri" w:cs="Calibri"/>
                <w:b/>
                <w:bCs/>
                <w:color w:val="000000"/>
                <w:sz w:val="22"/>
                <w:szCs w:val="22"/>
              </w:rPr>
            </w:pPr>
            <w:r>
              <w:rPr>
                <w:rFonts w:ascii="Calibri" w:hAnsi="Calibri" w:cs="Calibri"/>
                <w:b/>
                <w:bCs/>
                <w:color w:val="000000"/>
                <w:sz w:val="22"/>
                <w:szCs w:val="22"/>
              </w:rPr>
              <w:t>2</w:t>
            </w:r>
          </w:p>
        </w:tc>
        <w:tc>
          <w:tcPr>
            <w:tcW w:w="3555" w:type="dxa"/>
            <w:tcBorders>
              <w:top w:val="nil"/>
              <w:left w:val="nil"/>
              <w:bottom w:val="single" w:sz="4" w:space="0" w:color="auto"/>
              <w:right w:val="single" w:sz="4" w:space="0" w:color="auto"/>
            </w:tcBorders>
            <w:shd w:val="clear" w:color="000000" w:fill="FFFFFF"/>
            <w:vAlign w:val="center"/>
            <w:hideMark/>
          </w:tcPr>
          <w:p w14:paraId="0BF885AA" w14:textId="77777777" w:rsidR="00F53046" w:rsidRDefault="00F53046">
            <w:pPr>
              <w:jc w:val="center"/>
              <w:rPr>
                <w:rFonts w:ascii="Calibri" w:hAnsi="Calibri" w:cs="Calibri"/>
                <w:b/>
                <w:bCs/>
                <w:color w:val="000000"/>
                <w:sz w:val="22"/>
                <w:szCs w:val="22"/>
              </w:rPr>
            </w:pPr>
            <w:proofErr w:type="spellStart"/>
            <w:r>
              <w:rPr>
                <w:rFonts w:ascii="Calibri" w:hAnsi="Calibri" w:cs="Calibri"/>
                <w:b/>
                <w:bCs/>
                <w:color w:val="000000"/>
                <w:sz w:val="22"/>
                <w:szCs w:val="22"/>
              </w:rPr>
              <w:t>Աշխատուժ</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այդ</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թվում</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ըստ</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անհրաժեշտության</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բանվոր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հավաքարար</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տանիքագործ</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կոյուղագործ</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փականագործ</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ատաղձագործ</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էլեկտրիկ</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զոդող</w:t>
            </w:r>
            <w:proofErr w:type="spellEnd"/>
          </w:p>
        </w:tc>
        <w:tc>
          <w:tcPr>
            <w:tcW w:w="1440" w:type="dxa"/>
            <w:gridSpan w:val="2"/>
            <w:tcBorders>
              <w:top w:val="nil"/>
              <w:left w:val="nil"/>
              <w:bottom w:val="single" w:sz="4" w:space="0" w:color="auto"/>
              <w:right w:val="single" w:sz="4" w:space="0" w:color="auto"/>
            </w:tcBorders>
            <w:shd w:val="clear" w:color="000000" w:fill="FFFFFF"/>
            <w:vAlign w:val="center"/>
            <w:hideMark/>
          </w:tcPr>
          <w:p w14:paraId="582C6FD9" w14:textId="77777777" w:rsidR="00F53046" w:rsidRDefault="00F53046">
            <w:pPr>
              <w:jc w:val="center"/>
              <w:rPr>
                <w:rFonts w:ascii="Calibri" w:hAnsi="Calibri" w:cs="Calibri"/>
                <w:color w:val="000000"/>
                <w:sz w:val="18"/>
                <w:szCs w:val="18"/>
              </w:rPr>
            </w:pPr>
            <w:r>
              <w:rPr>
                <w:rFonts w:ascii="Calibri" w:hAnsi="Calibri" w:cs="Calibri"/>
                <w:color w:val="000000"/>
                <w:sz w:val="18"/>
                <w:szCs w:val="18"/>
              </w:rPr>
              <w:t xml:space="preserve"> </w:t>
            </w:r>
            <w:proofErr w:type="spellStart"/>
            <w:r>
              <w:rPr>
                <w:rFonts w:ascii="Calibri" w:hAnsi="Calibri" w:cs="Calibri"/>
                <w:color w:val="000000"/>
                <w:sz w:val="18"/>
                <w:szCs w:val="18"/>
              </w:rPr>
              <w:t>անձի</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օրական</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աշխատավարձ</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3BCBAE4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0FEA8AFB"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7.0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33E26BD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4AEEC91B" w14:textId="77777777" w:rsidTr="00F53046">
        <w:trPr>
          <w:gridAfter w:val="4"/>
          <w:wAfter w:w="453" w:type="dxa"/>
          <w:trHeight w:val="675"/>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6756B483" w14:textId="77777777" w:rsidR="00F53046" w:rsidRDefault="00F53046">
            <w:pPr>
              <w:jc w:val="center"/>
              <w:rPr>
                <w:rFonts w:ascii="Calibri" w:hAnsi="Calibri" w:cs="Calibri"/>
                <w:b/>
                <w:bCs/>
                <w:color w:val="000000"/>
                <w:sz w:val="22"/>
                <w:szCs w:val="22"/>
              </w:rPr>
            </w:pPr>
            <w:r>
              <w:rPr>
                <w:rFonts w:ascii="Calibri" w:hAnsi="Calibri" w:cs="Calibri"/>
                <w:b/>
                <w:bCs/>
                <w:color w:val="000000"/>
                <w:sz w:val="22"/>
                <w:szCs w:val="22"/>
              </w:rPr>
              <w:t>3</w:t>
            </w:r>
          </w:p>
        </w:tc>
        <w:tc>
          <w:tcPr>
            <w:tcW w:w="3555" w:type="dxa"/>
            <w:tcBorders>
              <w:top w:val="nil"/>
              <w:left w:val="nil"/>
              <w:bottom w:val="single" w:sz="4" w:space="0" w:color="auto"/>
              <w:right w:val="single" w:sz="4" w:space="0" w:color="auto"/>
            </w:tcBorders>
            <w:shd w:val="clear" w:color="000000" w:fill="FFFFFF"/>
            <w:vAlign w:val="center"/>
            <w:hideMark/>
          </w:tcPr>
          <w:p w14:paraId="0457FE74" w14:textId="77777777" w:rsidR="00F53046" w:rsidRDefault="00F53046">
            <w:pPr>
              <w:jc w:val="center"/>
              <w:rPr>
                <w:rFonts w:ascii="Arial" w:hAnsi="Arial" w:cs="Arial"/>
                <w:b/>
                <w:bCs/>
                <w:color w:val="000000"/>
                <w:sz w:val="22"/>
                <w:szCs w:val="22"/>
              </w:rPr>
            </w:pPr>
            <w:proofErr w:type="spellStart"/>
            <w:r>
              <w:rPr>
                <w:rFonts w:ascii="Arial" w:hAnsi="Arial" w:cs="Arial"/>
                <w:b/>
                <w:bCs/>
                <w:color w:val="000000"/>
                <w:sz w:val="22"/>
                <w:szCs w:val="22"/>
              </w:rPr>
              <w:t>Աղբի</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հավաքում</w:t>
            </w:r>
            <w:proofErr w:type="spellEnd"/>
            <w:r>
              <w:rPr>
                <w:rFonts w:ascii="Arial" w:hAnsi="Arial" w:cs="Arial"/>
                <w:b/>
                <w:bCs/>
                <w:color w:val="000000"/>
                <w:sz w:val="22"/>
                <w:szCs w:val="22"/>
              </w:rPr>
              <w:t xml:space="preserve"> և </w:t>
            </w:r>
            <w:proofErr w:type="spellStart"/>
            <w:r>
              <w:rPr>
                <w:rFonts w:ascii="Arial" w:hAnsi="Arial" w:cs="Arial"/>
                <w:b/>
                <w:bCs/>
                <w:color w:val="000000"/>
                <w:sz w:val="22"/>
                <w:szCs w:val="22"/>
              </w:rPr>
              <w:t>տեղափոխում</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աղբավայր</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համաձայնեցնելով</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վարչական</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շրջանի</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հետ</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այդ</w:t>
            </w:r>
            <w:proofErr w:type="spellEnd"/>
            <w:r>
              <w:rPr>
                <w:rFonts w:ascii="Arial" w:hAnsi="Arial" w:cs="Arial"/>
                <w:b/>
                <w:bCs/>
                <w:color w:val="000000"/>
                <w:sz w:val="22"/>
                <w:szCs w:val="22"/>
              </w:rPr>
              <w:t xml:space="preserve"> </w:t>
            </w:r>
            <w:proofErr w:type="spellStart"/>
            <w:r>
              <w:rPr>
                <w:rFonts w:ascii="Arial" w:hAnsi="Arial" w:cs="Arial"/>
                <w:b/>
                <w:bCs/>
                <w:color w:val="000000"/>
                <w:sz w:val="22"/>
                <w:szCs w:val="22"/>
              </w:rPr>
              <w:t>թվում</w:t>
            </w:r>
            <w:proofErr w:type="spellEnd"/>
            <w:r>
              <w:rPr>
                <w:rFonts w:ascii="Arial" w:hAnsi="Arial" w:cs="Arial"/>
                <w:b/>
                <w:bCs/>
                <w:color w:val="000000"/>
                <w:sz w:val="22"/>
                <w:szCs w:val="22"/>
              </w:rPr>
              <w:t>՝</w:t>
            </w:r>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3EC95B1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4DB86EFA"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37863CB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33D3444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r>
      <w:tr w:rsidR="00F53046" w14:paraId="0C74F1F8" w14:textId="77777777" w:rsidTr="00F53046">
        <w:trPr>
          <w:gridAfter w:val="4"/>
          <w:wAfter w:w="453" w:type="dxa"/>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45A5F9E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3.2</w:t>
            </w:r>
          </w:p>
        </w:tc>
        <w:tc>
          <w:tcPr>
            <w:tcW w:w="3555" w:type="dxa"/>
            <w:tcBorders>
              <w:top w:val="nil"/>
              <w:left w:val="nil"/>
              <w:bottom w:val="single" w:sz="4" w:space="0" w:color="auto"/>
              <w:right w:val="single" w:sz="4" w:space="0" w:color="auto"/>
            </w:tcBorders>
            <w:shd w:val="clear" w:color="000000" w:fill="FFFFFF"/>
            <w:vAlign w:val="center"/>
            <w:hideMark/>
          </w:tcPr>
          <w:p w14:paraId="0B72199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Գետերի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առուների</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ջրանցքների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մաքրում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առաջացած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աղբի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հավաքում</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տեղափոխում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աղբավայր</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334CB8E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խմ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215E6A3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3E1D497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3.0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0499699A"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2FA5B9F2" w14:textId="77777777" w:rsidTr="00F53046">
        <w:trPr>
          <w:gridAfter w:val="4"/>
          <w:wAfter w:w="453" w:type="dxa"/>
          <w:trHeight w:val="855"/>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7D73735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3.3</w:t>
            </w:r>
          </w:p>
        </w:tc>
        <w:tc>
          <w:tcPr>
            <w:tcW w:w="3555" w:type="dxa"/>
            <w:tcBorders>
              <w:top w:val="nil"/>
              <w:left w:val="nil"/>
              <w:bottom w:val="single" w:sz="4" w:space="0" w:color="auto"/>
              <w:right w:val="single" w:sz="4" w:space="0" w:color="auto"/>
            </w:tcBorders>
            <w:shd w:val="clear" w:color="000000" w:fill="FFFFFF"/>
            <w:vAlign w:val="center"/>
            <w:hideMark/>
          </w:tcPr>
          <w:p w14:paraId="511C8594"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Մետաղական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ջարդոնների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այդ</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թվում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նաև</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թափքերի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հավաքում</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տեղափոխում</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4E3D68CA"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w:t>
            </w:r>
            <w:proofErr w:type="spellStart"/>
            <w:r>
              <w:rPr>
                <w:rFonts w:ascii="Calibri" w:hAnsi="Calibri" w:cs="Calibri"/>
                <w:color w:val="000000"/>
                <w:sz w:val="22"/>
                <w:szCs w:val="22"/>
              </w:rPr>
              <w:t>խմ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24E9E80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3C77E5F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3.0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5EBDBA6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3F1B0F49" w14:textId="77777777" w:rsidTr="00F53046">
        <w:trPr>
          <w:gridAfter w:val="4"/>
          <w:wAfter w:w="453" w:type="dxa"/>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14:paraId="03DB444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3.4</w:t>
            </w:r>
          </w:p>
        </w:tc>
        <w:tc>
          <w:tcPr>
            <w:tcW w:w="3555" w:type="dxa"/>
            <w:tcBorders>
              <w:top w:val="nil"/>
              <w:left w:val="nil"/>
              <w:bottom w:val="single" w:sz="4" w:space="0" w:color="auto"/>
              <w:right w:val="single" w:sz="4" w:space="0" w:color="auto"/>
            </w:tcBorders>
            <w:shd w:val="clear" w:color="000000" w:fill="FFFFFF"/>
            <w:vAlign w:val="center"/>
            <w:hideMark/>
          </w:tcPr>
          <w:p w14:paraId="0DD7C0C0"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Վթարներից</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հետո</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տարածքների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սանիտարական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մաքրում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lastRenderedPageBreak/>
              <w:t>առաջացած</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աղբի</w:t>
            </w:r>
            <w:proofErr w:type="spellEnd"/>
            <w:r>
              <w:rPr>
                <w:rFonts w:ascii="Calibri" w:hAnsi="Calibri" w:cs="Calibri"/>
                <w:color w:val="000000"/>
                <w:sz w:val="22"/>
                <w:szCs w:val="22"/>
              </w:rPr>
              <w:t xml:space="preserve"> և </w:t>
            </w:r>
            <w:proofErr w:type="spellStart"/>
            <w:r>
              <w:rPr>
                <w:rFonts w:ascii="Calibri" w:hAnsi="Calibri" w:cs="Calibri"/>
                <w:color w:val="000000"/>
                <w:sz w:val="22"/>
                <w:szCs w:val="22"/>
              </w:rPr>
              <w:t>այլ</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մնացորդների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տեղափոխում</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աղբավայր</w:t>
            </w:r>
            <w:proofErr w:type="spellEnd"/>
          </w:p>
        </w:tc>
        <w:tc>
          <w:tcPr>
            <w:tcW w:w="1440" w:type="dxa"/>
            <w:gridSpan w:val="2"/>
            <w:tcBorders>
              <w:top w:val="nil"/>
              <w:left w:val="nil"/>
              <w:bottom w:val="single" w:sz="4" w:space="0" w:color="auto"/>
              <w:right w:val="single" w:sz="4" w:space="0" w:color="auto"/>
            </w:tcBorders>
            <w:shd w:val="clear" w:color="000000" w:fill="FFFFFF"/>
            <w:noWrap/>
            <w:vAlign w:val="center"/>
            <w:hideMark/>
          </w:tcPr>
          <w:p w14:paraId="290A2E8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lastRenderedPageBreak/>
              <w:t xml:space="preserve"> </w:t>
            </w:r>
            <w:proofErr w:type="spellStart"/>
            <w:r>
              <w:rPr>
                <w:rFonts w:ascii="Calibri" w:hAnsi="Calibri" w:cs="Calibri"/>
                <w:color w:val="000000"/>
                <w:sz w:val="22"/>
                <w:szCs w:val="22"/>
              </w:rPr>
              <w:t>խմ</w:t>
            </w:r>
            <w:proofErr w:type="spellEnd"/>
          </w:p>
        </w:tc>
        <w:tc>
          <w:tcPr>
            <w:tcW w:w="1723" w:type="dxa"/>
            <w:gridSpan w:val="2"/>
            <w:tcBorders>
              <w:top w:val="nil"/>
              <w:left w:val="nil"/>
              <w:bottom w:val="single" w:sz="4" w:space="0" w:color="auto"/>
              <w:right w:val="single" w:sz="4" w:space="0" w:color="auto"/>
            </w:tcBorders>
            <w:shd w:val="clear" w:color="000000" w:fill="FFFFFF"/>
            <w:noWrap/>
            <w:vAlign w:val="center"/>
            <w:hideMark/>
          </w:tcPr>
          <w:p w14:paraId="06A72A3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560C270C"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4.0</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2B42DCB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13309A5E"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262815"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tcBorders>
              <w:top w:val="nil"/>
              <w:left w:val="nil"/>
              <w:bottom w:val="single" w:sz="4" w:space="0" w:color="auto"/>
              <w:right w:val="single" w:sz="4" w:space="0" w:color="auto"/>
            </w:tcBorders>
            <w:shd w:val="clear" w:color="auto" w:fill="auto"/>
            <w:noWrap/>
            <w:vAlign w:val="center"/>
            <w:hideMark/>
          </w:tcPr>
          <w:p w14:paraId="2EDC68D3" w14:textId="77777777" w:rsidR="00F53046" w:rsidRDefault="00F53046">
            <w:pPr>
              <w:jc w:val="center"/>
              <w:rPr>
                <w:rFonts w:ascii="Calibri" w:hAnsi="Calibri" w:cs="Calibri"/>
                <w:color w:val="000000"/>
                <w:sz w:val="22"/>
                <w:szCs w:val="22"/>
              </w:rPr>
            </w:pPr>
            <w:proofErr w:type="spellStart"/>
            <w:r>
              <w:rPr>
                <w:rFonts w:ascii="Calibri" w:hAnsi="Calibri" w:cs="Calibri"/>
                <w:color w:val="000000"/>
                <w:sz w:val="22"/>
                <w:szCs w:val="22"/>
              </w:rPr>
              <w:t>Ընդամենը</w:t>
            </w:r>
            <w:proofErr w:type="spellEnd"/>
          </w:p>
        </w:tc>
        <w:tc>
          <w:tcPr>
            <w:tcW w:w="1440" w:type="dxa"/>
            <w:gridSpan w:val="2"/>
            <w:tcBorders>
              <w:top w:val="nil"/>
              <w:left w:val="nil"/>
              <w:bottom w:val="single" w:sz="4" w:space="0" w:color="auto"/>
              <w:right w:val="single" w:sz="4" w:space="0" w:color="auto"/>
            </w:tcBorders>
            <w:shd w:val="clear" w:color="auto" w:fill="auto"/>
            <w:noWrap/>
            <w:vAlign w:val="center"/>
            <w:hideMark/>
          </w:tcPr>
          <w:p w14:paraId="58AE2D2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auto" w:fill="auto"/>
            <w:noWrap/>
            <w:vAlign w:val="center"/>
            <w:hideMark/>
          </w:tcPr>
          <w:p w14:paraId="2D0754D0"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0D4D7E04"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90.8</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70E819B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4ACFEBDC" w14:textId="77777777" w:rsidTr="00F53046">
        <w:trPr>
          <w:gridAfter w:val="4"/>
          <w:wAfter w:w="453" w:type="dxa"/>
          <w:trHeight w:val="13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9EC3DE" w14:textId="77777777" w:rsidR="00F53046" w:rsidRDefault="00F53046">
            <w:pPr>
              <w:jc w:val="center"/>
              <w:rPr>
                <w:rFonts w:ascii="Calibri" w:hAnsi="Calibri" w:cs="Calibri"/>
                <w:color w:val="FF0000"/>
                <w:sz w:val="22"/>
                <w:szCs w:val="22"/>
              </w:rPr>
            </w:pPr>
            <w:r>
              <w:rPr>
                <w:rFonts w:ascii="Calibri" w:hAnsi="Calibri" w:cs="Calibri"/>
                <w:color w:val="FF0000"/>
                <w:sz w:val="22"/>
                <w:szCs w:val="22"/>
              </w:rPr>
              <w:t> </w:t>
            </w:r>
          </w:p>
        </w:tc>
        <w:tc>
          <w:tcPr>
            <w:tcW w:w="3555" w:type="dxa"/>
            <w:tcBorders>
              <w:top w:val="nil"/>
              <w:left w:val="nil"/>
              <w:bottom w:val="single" w:sz="4" w:space="0" w:color="auto"/>
              <w:right w:val="single" w:sz="4" w:space="0" w:color="auto"/>
            </w:tcBorders>
            <w:shd w:val="clear" w:color="auto" w:fill="auto"/>
            <w:noWrap/>
            <w:vAlign w:val="center"/>
            <w:hideMark/>
          </w:tcPr>
          <w:p w14:paraId="47CCEC92" w14:textId="77777777" w:rsidR="00F53046" w:rsidRDefault="00F53046">
            <w:pPr>
              <w:jc w:val="center"/>
              <w:rPr>
                <w:rFonts w:ascii="Calibri" w:hAnsi="Calibri" w:cs="Calibri"/>
                <w:color w:val="FF0000"/>
                <w:sz w:val="22"/>
                <w:szCs w:val="22"/>
              </w:rPr>
            </w:pPr>
            <w:proofErr w:type="spellStart"/>
            <w:r>
              <w:rPr>
                <w:rFonts w:ascii="Calibri" w:hAnsi="Calibri" w:cs="Calibri"/>
                <w:color w:val="FF0000"/>
                <w:sz w:val="22"/>
                <w:szCs w:val="22"/>
              </w:rPr>
              <w:t>Շահույթ</w:t>
            </w:r>
            <w:proofErr w:type="spellEnd"/>
            <w:r>
              <w:rPr>
                <w:rFonts w:ascii="Calibri" w:hAnsi="Calibri" w:cs="Calibri"/>
                <w:color w:val="FF0000"/>
                <w:sz w:val="22"/>
                <w:szCs w:val="22"/>
              </w:rPr>
              <w:t xml:space="preserve"> 10%</w:t>
            </w:r>
          </w:p>
        </w:tc>
        <w:tc>
          <w:tcPr>
            <w:tcW w:w="1440" w:type="dxa"/>
            <w:gridSpan w:val="2"/>
            <w:tcBorders>
              <w:top w:val="nil"/>
              <w:left w:val="nil"/>
              <w:bottom w:val="single" w:sz="4" w:space="0" w:color="auto"/>
              <w:right w:val="single" w:sz="4" w:space="0" w:color="auto"/>
            </w:tcBorders>
            <w:shd w:val="clear" w:color="auto" w:fill="auto"/>
            <w:noWrap/>
            <w:vAlign w:val="center"/>
            <w:hideMark/>
          </w:tcPr>
          <w:p w14:paraId="1B9C7D79" w14:textId="77777777" w:rsidR="00F53046" w:rsidRDefault="00F53046">
            <w:pPr>
              <w:jc w:val="center"/>
              <w:rPr>
                <w:rFonts w:ascii="Calibri" w:hAnsi="Calibri" w:cs="Calibri"/>
                <w:color w:val="FF0000"/>
                <w:sz w:val="22"/>
                <w:szCs w:val="22"/>
              </w:rPr>
            </w:pPr>
            <w:r>
              <w:rPr>
                <w:rFonts w:ascii="Calibri" w:hAnsi="Calibri" w:cs="Calibri"/>
                <w:color w:val="FF0000"/>
                <w:sz w:val="22"/>
                <w:szCs w:val="22"/>
              </w:rPr>
              <w:t> </w:t>
            </w:r>
          </w:p>
        </w:tc>
        <w:tc>
          <w:tcPr>
            <w:tcW w:w="1723" w:type="dxa"/>
            <w:gridSpan w:val="2"/>
            <w:tcBorders>
              <w:top w:val="nil"/>
              <w:left w:val="nil"/>
              <w:bottom w:val="single" w:sz="4" w:space="0" w:color="auto"/>
              <w:right w:val="single" w:sz="4" w:space="0" w:color="auto"/>
            </w:tcBorders>
            <w:shd w:val="clear" w:color="auto" w:fill="auto"/>
            <w:noWrap/>
            <w:vAlign w:val="center"/>
            <w:hideMark/>
          </w:tcPr>
          <w:p w14:paraId="5D865C07" w14:textId="77777777" w:rsidR="00F53046" w:rsidRDefault="00F53046">
            <w:pPr>
              <w:jc w:val="center"/>
              <w:rPr>
                <w:rFonts w:ascii="Calibri" w:hAnsi="Calibri" w:cs="Calibri"/>
                <w:color w:val="FF0000"/>
                <w:sz w:val="22"/>
                <w:szCs w:val="22"/>
              </w:rPr>
            </w:pPr>
            <w:r>
              <w:rPr>
                <w:rFonts w:ascii="Calibri" w:hAnsi="Calibri" w:cs="Calibri"/>
                <w:color w:val="FF0000"/>
                <w:sz w:val="22"/>
                <w:szCs w:val="22"/>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068566EB" w14:textId="77777777" w:rsidR="00F53046" w:rsidRDefault="00F53046">
            <w:pPr>
              <w:jc w:val="center"/>
              <w:rPr>
                <w:rFonts w:ascii="Calibri" w:hAnsi="Calibri" w:cs="Calibri"/>
                <w:color w:val="FF0000"/>
                <w:sz w:val="22"/>
                <w:szCs w:val="22"/>
              </w:rPr>
            </w:pPr>
            <w:r>
              <w:rPr>
                <w:rFonts w:ascii="Calibri" w:hAnsi="Calibri" w:cs="Calibri"/>
                <w:color w:val="FF0000"/>
                <w:sz w:val="22"/>
                <w:szCs w:val="22"/>
              </w:rPr>
              <w:t>9.1</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46C9E7D7" w14:textId="77777777" w:rsidR="00F53046" w:rsidRDefault="00F53046">
            <w:pPr>
              <w:jc w:val="center"/>
              <w:rPr>
                <w:rFonts w:ascii="Calibri" w:hAnsi="Calibri" w:cs="Calibri"/>
                <w:color w:val="FF0000"/>
                <w:sz w:val="22"/>
                <w:szCs w:val="22"/>
              </w:rPr>
            </w:pPr>
            <w:r>
              <w:rPr>
                <w:rFonts w:ascii="Calibri" w:hAnsi="Calibri" w:cs="Calibri"/>
                <w:color w:val="FF0000"/>
                <w:sz w:val="22"/>
                <w:szCs w:val="22"/>
              </w:rPr>
              <w:t>100%</w:t>
            </w:r>
          </w:p>
        </w:tc>
      </w:tr>
      <w:tr w:rsidR="00F53046" w14:paraId="0D1898CB" w14:textId="77777777" w:rsidTr="00F53046">
        <w:trPr>
          <w:gridAfter w:val="4"/>
          <w:wAfter w:w="453" w:type="dxa"/>
          <w:trHeight w:val="3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83F1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tcBorders>
              <w:top w:val="nil"/>
              <w:left w:val="nil"/>
              <w:bottom w:val="single" w:sz="4" w:space="0" w:color="auto"/>
              <w:right w:val="single" w:sz="4" w:space="0" w:color="auto"/>
            </w:tcBorders>
            <w:shd w:val="clear" w:color="auto" w:fill="auto"/>
            <w:noWrap/>
            <w:vAlign w:val="center"/>
            <w:hideMark/>
          </w:tcPr>
          <w:p w14:paraId="5CB881CF"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ԱԱՀ 20%</w:t>
            </w:r>
          </w:p>
        </w:tc>
        <w:tc>
          <w:tcPr>
            <w:tcW w:w="1440" w:type="dxa"/>
            <w:gridSpan w:val="2"/>
            <w:tcBorders>
              <w:top w:val="nil"/>
              <w:left w:val="nil"/>
              <w:bottom w:val="single" w:sz="4" w:space="0" w:color="auto"/>
              <w:right w:val="single" w:sz="4" w:space="0" w:color="auto"/>
            </w:tcBorders>
            <w:shd w:val="clear" w:color="auto" w:fill="auto"/>
            <w:noWrap/>
            <w:vAlign w:val="center"/>
            <w:hideMark/>
          </w:tcPr>
          <w:p w14:paraId="2D58CE19"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tcBorders>
              <w:top w:val="nil"/>
              <w:left w:val="nil"/>
              <w:bottom w:val="single" w:sz="4" w:space="0" w:color="auto"/>
              <w:right w:val="single" w:sz="4" w:space="0" w:color="auto"/>
            </w:tcBorders>
            <w:shd w:val="clear" w:color="auto" w:fill="auto"/>
            <w:noWrap/>
            <w:vAlign w:val="center"/>
            <w:hideMark/>
          </w:tcPr>
          <w:p w14:paraId="42E75E2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tcBorders>
              <w:top w:val="nil"/>
              <w:left w:val="nil"/>
              <w:bottom w:val="single" w:sz="4" w:space="0" w:color="auto"/>
              <w:right w:val="single" w:sz="4" w:space="0" w:color="auto"/>
            </w:tcBorders>
            <w:shd w:val="clear" w:color="auto" w:fill="auto"/>
            <w:noWrap/>
            <w:vAlign w:val="center"/>
            <w:hideMark/>
          </w:tcPr>
          <w:p w14:paraId="41134260"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18.16</w:t>
            </w:r>
          </w:p>
        </w:tc>
        <w:tc>
          <w:tcPr>
            <w:tcW w:w="1828" w:type="dxa"/>
            <w:gridSpan w:val="4"/>
            <w:tcBorders>
              <w:top w:val="nil"/>
              <w:left w:val="nil"/>
              <w:bottom w:val="single" w:sz="4" w:space="0" w:color="auto"/>
              <w:right w:val="single" w:sz="4" w:space="0" w:color="auto"/>
            </w:tcBorders>
            <w:shd w:val="clear" w:color="auto" w:fill="auto"/>
            <w:noWrap/>
            <w:vAlign w:val="center"/>
            <w:hideMark/>
          </w:tcPr>
          <w:p w14:paraId="1AE638AA"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3F0BEC42" w14:textId="77777777" w:rsidTr="00F53046">
        <w:trPr>
          <w:gridAfter w:val="4"/>
          <w:wAfter w:w="453" w:type="dxa"/>
          <w:trHeight w:val="300"/>
        </w:trPr>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AA5EB8"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3555" w:type="dxa"/>
            <w:vMerge w:val="restart"/>
            <w:tcBorders>
              <w:top w:val="nil"/>
              <w:left w:val="single" w:sz="4" w:space="0" w:color="auto"/>
              <w:bottom w:val="single" w:sz="4" w:space="0" w:color="000000"/>
              <w:right w:val="single" w:sz="4" w:space="0" w:color="auto"/>
            </w:tcBorders>
            <w:shd w:val="clear" w:color="auto" w:fill="auto"/>
            <w:vAlign w:val="center"/>
            <w:hideMark/>
          </w:tcPr>
          <w:p w14:paraId="3A006A7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xml:space="preserve"> ԸՆԴԱՄԵՆԸ  </w:t>
            </w:r>
            <w:proofErr w:type="spellStart"/>
            <w:r>
              <w:rPr>
                <w:rFonts w:ascii="Calibri" w:hAnsi="Calibri" w:cs="Calibri"/>
                <w:color w:val="000000"/>
                <w:sz w:val="22"/>
                <w:szCs w:val="22"/>
              </w:rPr>
              <w:t>Ըստ</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միավորի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առավելագույն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գնի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միջին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հանրագումարի</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տոկոսային</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համամասնությամբ</w:t>
            </w:r>
            <w:proofErr w:type="spellEnd"/>
          </w:p>
        </w:tc>
        <w:tc>
          <w:tcPr>
            <w:tcW w:w="1440"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D007AB2"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72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566FCBFD"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 </w:t>
            </w:r>
          </w:p>
        </w:tc>
        <w:tc>
          <w:tcPr>
            <w:tcW w:w="1321"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9F19423"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108.96</w:t>
            </w:r>
          </w:p>
        </w:tc>
        <w:tc>
          <w:tcPr>
            <w:tcW w:w="1828" w:type="dxa"/>
            <w:gridSpan w:val="4"/>
            <w:vMerge w:val="restart"/>
            <w:tcBorders>
              <w:top w:val="nil"/>
              <w:left w:val="single" w:sz="4" w:space="0" w:color="auto"/>
              <w:bottom w:val="single" w:sz="4" w:space="0" w:color="000000"/>
              <w:right w:val="single" w:sz="4" w:space="0" w:color="auto"/>
            </w:tcBorders>
            <w:shd w:val="clear" w:color="auto" w:fill="auto"/>
            <w:noWrap/>
            <w:vAlign w:val="center"/>
            <w:hideMark/>
          </w:tcPr>
          <w:p w14:paraId="63CCB36B" w14:textId="77777777" w:rsidR="00F53046" w:rsidRDefault="00F53046">
            <w:pPr>
              <w:jc w:val="center"/>
              <w:rPr>
                <w:rFonts w:ascii="Calibri" w:hAnsi="Calibri" w:cs="Calibri"/>
                <w:color w:val="000000"/>
                <w:sz w:val="22"/>
                <w:szCs w:val="22"/>
              </w:rPr>
            </w:pPr>
            <w:r>
              <w:rPr>
                <w:rFonts w:ascii="Calibri" w:hAnsi="Calibri" w:cs="Calibri"/>
                <w:color w:val="000000"/>
                <w:sz w:val="22"/>
                <w:szCs w:val="22"/>
              </w:rPr>
              <w:t>100%</w:t>
            </w:r>
          </w:p>
        </w:tc>
      </w:tr>
      <w:tr w:rsidR="00F53046" w14:paraId="2BA32537" w14:textId="77777777" w:rsidTr="00F53046">
        <w:trPr>
          <w:gridAfter w:val="2"/>
          <w:wAfter w:w="231" w:type="dxa"/>
          <w:trHeight w:val="540"/>
        </w:trPr>
        <w:tc>
          <w:tcPr>
            <w:tcW w:w="495" w:type="dxa"/>
            <w:vMerge/>
            <w:tcBorders>
              <w:top w:val="nil"/>
              <w:left w:val="single" w:sz="4" w:space="0" w:color="auto"/>
              <w:bottom w:val="single" w:sz="4" w:space="0" w:color="000000"/>
              <w:right w:val="single" w:sz="4" w:space="0" w:color="auto"/>
            </w:tcBorders>
            <w:vAlign w:val="center"/>
            <w:hideMark/>
          </w:tcPr>
          <w:p w14:paraId="47737864" w14:textId="77777777" w:rsidR="00F53046" w:rsidRDefault="00F53046">
            <w:pPr>
              <w:rPr>
                <w:rFonts w:ascii="Calibri" w:hAnsi="Calibri" w:cs="Calibri"/>
                <w:color w:val="000000"/>
                <w:sz w:val="22"/>
                <w:szCs w:val="22"/>
              </w:rPr>
            </w:pPr>
          </w:p>
        </w:tc>
        <w:tc>
          <w:tcPr>
            <w:tcW w:w="3555" w:type="dxa"/>
            <w:vMerge/>
            <w:tcBorders>
              <w:top w:val="nil"/>
              <w:left w:val="single" w:sz="4" w:space="0" w:color="auto"/>
              <w:bottom w:val="single" w:sz="4" w:space="0" w:color="000000"/>
              <w:right w:val="single" w:sz="4" w:space="0" w:color="auto"/>
            </w:tcBorders>
            <w:vAlign w:val="center"/>
            <w:hideMark/>
          </w:tcPr>
          <w:p w14:paraId="33DE7B0E" w14:textId="77777777" w:rsidR="00F53046" w:rsidRDefault="00F53046">
            <w:pPr>
              <w:rPr>
                <w:rFonts w:ascii="Calibri" w:hAnsi="Calibri" w:cs="Calibri"/>
                <w:color w:val="000000"/>
                <w:sz w:val="22"/>
                <w:szCs w:val="22"/>
              </w:rPr>
            </w:pPr>
          </w:p>
        </w:tc>
        <w:tc>
          <w:tcPr>
            <w:tcW w:w="1440" w:type="dxa"/>
            <w:gridSpan w:val="2"/>
            <w:vMerge/>
            <w:tcBorders>
              <w:top w:val="nil"/>
              <w:left w:val="single" w:sz="4" w:space="0" w:color="auto"/>
              <w:bottom w:val="single" w:sz="4" w:space="0" w:color="000000"/>
              <w:right w:val="single" w:sz="4" w:space="0" w:color="auto"/>
            </w:tcBorders>
            <w:vAlign w:val="center"/>
            <w:hideMark/>
          </w:tcPr>
          <w:p w14:paraId="7923A30C" w14:textId="77777777" w:rsidR="00F53046" w:rsidRDefault="00F53046">
            <w:pPr>
              <w:rPr>
                <w:rFonts w:ascii="Calibri" w:hAnsi="Calibri" w:cs="Calibri"/>
                <w:color w:val="000000"/>
                <w:sz w:val="22"/>
                <w:szCs w:val="22"/>
              </w:rPr>
            </w:pPr>
          </w:p>
        </w:tc>
        <w:tc>
          <w:tcPr>
            <w:tcW w:w="1723" w:type="dxa"/>
            <w:gridSpan w:val="2"/>
            <w:vMerge/>
            <w:tcBorders>
              <w:top w:val="nil"/>
              <w:left w:val="single" w:sz="4" w:space="0" w:color="auto"/>
              <w:bottom w:val="single" w:sz="4" w:space="0" w:color="000000"/>
              <w:right w:val="single" w:sz="4" w:space="0" w:color="auto"/>
            </w:tcBorders>
            <w:vAlign w:val="center"/>
            <w:hideMark/>
          </w:tcPr>
          <w:p w14:paraId="6732F0D4" w14:textId="77777777" w:rsidR="00F53046" w:rsidRDefault="00F53046">
            <w:pPr>
              <w:rPr>
                <w:rFonts w:ascii="Calibri" w:hAnsi="Calibri" w:cs="Calibri"/>
                <w:color w:val="000000"/>
                <w:sz w:val="22"/>
                <w:szCs w:val="22"/>
              </w:rPr>
            </w:pPr>
          </w:p>
        </w:tc>
        <w:tc>
          <w:tcPr>
            <w:tcW w:w="1321" w:type="dxa"/>
            <w:gridSpan w:val="2"/>
            <w:vMerge/>
            <w:tcBorders>
              <w:top w:val="nil"/>
              <w:left w:val="single" w:sz="4" w:space="0" w:color="auto"/>
              <w:bottom w:val="single" w:sz="4" w:space="0" w:color="000000"/>
              <w:right w:val="single" w:sz="4" w:space="0" w:color="auto"/>
            </w:tcBorders>
            <w:vAlign w:val="center"/>
            <w:hideMark/>
          </w:tcPr>
          <w:p w14:paraId="284DDD64" w14:textId="77777777" w:rsidR="00F53046" w:rsidRDefault="00F53046">
            <w:pPr>
              <w:rPr>
                <w:rFonts w:ascii="Calibri" w:hAnsi="Calibri" w:cs="Calibri"/>
                <w:color w:val="000000"/>
                <w:sz w:val="22"/>
                <w:szCs w:val="22"/>
              </w:rPr>
            </w:pPr>
          </w:p>
        </w:tc>
        <w:tc>
          <w:tcPr>
            <w:tcW w:w="1828" w:type="dxa"/>
            <w:gridSpan w:val="4"/>
            <w:vMerge/>
            <w:tcBorders>
              <w:top w:val="nil"/>
              <w:left w:val="single" w:sz="4" w:space="0" w:color="auto"/>
              <w:bottom w:val="single" w:sz="4" w:space="0" w:color="000000"/>
              <w:right w:val="single" w:sz="4" w:space="0" w:color="auto"/>
            </w:tcBorders>
            <w:vAlign w:val="center"/>
            <w:hideMark/>
          </w:tcPr>
          <w:p w14:paraId="4E332024" w14:textId="77777777" w:rsidR="00F53046" w:rsidRDefault="00F53046">
            <w:pPr>
              <w:rPr>
                <w:rFonts w:ascii="Calibri" w:hAnsi="Calibri" w:cs="Calibri"/>
                <w:color w:val="000000"/>
                <w:sz w:val="22"/>
                <w:szCs w:val="22"/>
              </w:rPr>
            </w:pPr>
          </w:p>
        </w:tc>
        <w:tc>
          <w:tcPr>
            <w:tcW w:w="222" w:type="dxa"/>
            <w:gridSpan w:val="2"/>
            <w:tcBorders>
              <w:top w:val="nil"/>
              <w:left w:val="nil"/>
              <w:bottom w:val="nil"/>
              <w:right w:val="nil"/>
            </w:tcBorders>
            <w:shd w:val="clear" w:color="auto" w:fill="auto"/>
            <w:noWrap/>
            <w:vAlign w:val="bottom"/>
            <w:hideMark/>
          </w:tcPr>
          <w:p w14:paraId="1A64E49D" w14:textId="77777777" w:rsidR="00F53046" w:rsidRDefault="00F53046">
            <w:pPr>
              <w:jc w:val="center"/>
              <w:rPr>
                <w:rFonts w:ascii="Calibri" w:hAnsi="Calibri" w:cs="Calibri"/>
                <w:color w:val="000000"/>
                <w:sz w:val="22"/>
                <w:szCs w:val="22"/>
              </w:rPr>
            </w:pPr>
          </w:p>
        </w:tc>
      </w:tr>
      <w:tr w:rsidR="00F53046" w14:paraId="0D88C575" w14:textId="77777777" w:rsidTr="00F53046">
        <w:trPr>
          <w:gridAfter w:val="1"/>
          <w:wAfter w:w="223" w:type="dxa"/>
          <w:trHeight w:val="570"/>
        </w:trPr>
        <w:tc>
          <w:tcPr>
            <w:tcW w:w="10134" w:type="dxa"/>
            <w:gridSpan w:val="11"/>
            <w:tcBorders>
              <w:top w:val="nil"/>
              <w:left w:val="nil"/>
              <w:bottom w:val="nil"/>
              <w:right w:val="nil"/>
            </w:tcBorders>
            <w:shd w:val="clear" w:color="auto" w:fill="auto"/>
            <w:vAlign w:val="center"/>
            <w:hideMark/>
          </w:tcPr>
          <w:p w14:paraId="2CD78214" w14:textId="77777777" w:rsidR="00F53046" w:rsidRPr="00F53046" w:rsidRDefault="00F53046" w:rsidP="00F53046">
            <w:pPr>
              <w:jc w:val="both"/>
              <w:rPr>
                <w:rFonts w:ascii="Calibri" w:hAnsi="Calibri" w:cs="Calibri"/>
                <w:color w:val="000000"/>
                <w:sz w:val="22"/>
                <w:szCs w:val="22"/>
              </w:rPr>
            </w:pPr>
            <w:r w:rsidRPr="00F53046">
              <w:rPr>
                <w:rFonts w:ascii="Calibri" w:hAnsi="Calibri" w:cs="Calibri"/>
                <w:color w:val="000000"/>
                <w:sz w:val="22"/>
                <w:szCs w:val="22"/>
              </w:rPr>
              <w:t>*</w:t>
            </w:r>
            <w:proofErr w:type="spellStart"/>
            <w:r w:rsidRPr="00F53046">
              <w:rPr>
                <w:rFonts w:ascii="Calibri" w:hAnsi="Calibri" w:cs="Calibri"/>
                <w:color w:val="000000"/>
                <w:sz w:val="22"/>
                <w:szCs w:val="22"/>
              </w:rPr>
              <w:t>Նշված</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աշխատանքները</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պետք</w:t>
            </w:r>
            <w:proofErr w:type="spellEnd"/>
            <w:r w:rsidRPr="00F53046">
              <w:rPr>
                <w:rFonts w:ascii="Calibri" w:hAnsi="Calibri" w:cs="Calibri"/>
                <w:color w:val="000000"/>
                <w:sz w:val="22"/>
                <w:szCs w:val="22"/>
              </w:rPr>
              <w:t xml:space="preserve"> է </w:t>
            </w:r>
            <w:proofErr w:type="spellStart"/>
            <w:r w:rsidRPr="00F53046">
              <w:rPr>
                <w:rFonts w:ascii="Calibri" w:hAnsi="Calibri" w:cs="Calibri"/>
                <w:color w:val="000000"/>
                <w:sz w:val="22"/>
                <w:szCs w:val="22"/>
              </w:rPr>
              <w:t>իրականացվեն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Երևանի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Նուբարաշեն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վարչական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շրջանի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ղեկավարի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աշխատակազմի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կողմից</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տրվող</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պատվեր</w:t>
            </w:r>
            <w:proofErr w:type="spellEnd"/>
            <w:r w:rsidRPr="00F53046">
              <w:rPr>
                <w:rFonts w:ascii="Calibri" w:hAnsi="Calibri" w:cs="Calibri"/>
                <w:color w:val="000000"/>
                <w:sz w:val="22"/>
                <w:szCs w:val="22"/>
              </w:rPr>
              <w:t>–</w:t>
            </w:r>
            <w:proofErr w:type="spellStart"/>
            <w:r w:rsidRPr="00F53046">
              <w:rPr>
                <w:rFonts w:ascii="Calibri" w:hAnsi="Calibri" w:cs="Calibri"/>
                <w:color w:val="000000"/>
                <w:sz w:val="22"/>
                <w:szCs w:val="22"/>
              </w:rPr>
              <w:t>առաջադրանքների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հիման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վրա</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սահմանելով</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յուրաքանչյուր</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պատվեր-առաջադրանքի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կատարման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վերջնաժամկետ</w:t>
            </w:r>
            <w:proofErr w:type="spellEnd"/>
            <w:r w:rsidRPr="00F53046">
              <w:rPr>
                <w:rFonts w:ascii="Calibri" w:hAnsi="Calibri" w:cs="Calibri"/>
                <w:color w:val="000000"/>
                <w:sz w:val="22"/>
                <w:szCs w:val="22"/>
              </w:rPr>
              <w:t>։</w:t>
            </w:r>
          </w:p>
        </w:tc>
        <w:tc>
          <w:tcPr>
            <w:tcW w:w="236" w:type="dxa"/>
            <w:gridSpan w:val="2"/>
            <w:tcBorders>
              <w:top w:val="nil"/>
              <w:left w:val="nil"/>
              <w:bottom w:val="nil"/>
              <w:right w:val="nil"/>
            </w:tcBorders>
            <w:shd w:val="clear" w:color="auto" w:fill="auto"/>
            <w:noWrap/>
            <w:vAlign w:val="center"/>
            <w:hideMark/>
          </w:tcPr>
          <w:p w14:paraId="62A5FD99" w14:textId="77777777" w:rsidR="00F53046" w:rsidRDefault="00F53046" w:rsidP="00F53046">
            <w:pPr>
              <w:jc w:val="both"/>
              <w:rPr>
                <w:rFonts w:ascii="Calibri" w:hAnsi="Calibri" w:cs="Calibri"/>
                <w:color w:val="000000"/>
                <w:sz w:val="18"/>
                <w:szCs w:val="18"/>
              </w:rPr>
            </w:pPr>
          </w:p>
        </w:tc>
        <w:tc>
          <w:tcPr>
            <w:tcW w:w="222" w:type="dxa"/>
            <w:gridSpan w:val="2"/>
            <w:vAlign w:val="center"/>
            <w:hideMark/>
          </w:tcPr>
          <w:p w14:paraId="14FEC99A" w14:textId="77777777" w:rsidR="00F53046" w:rsidRDefault="00F53046">
            <w:pPr>
              <w:rPr>
                <w:sz w:val="20"/>
                <w:szCs w:val="20"/>
              </w:rPr>
            </w:pPr>
          </w:p>
        </w:tc>
      </w:tr>
      <w:tr w:rsidR="00F53046" w14:paraId="3254698E" w14:textId="77777777" w:rsidTr="00F53046">
        <w:trPr>
          <w:gridAfter w:val="1"/>
          <w:wAfter w:w="223" w:type="dxa"/>
          <w:trHeight w:val="300"/>
        </w:trPr>
        <w:tc>
          <w:tcPr>
            <w:tcW w:w="10134" w:type="dxa"/>
            <w:gridSpan w:val="11"/>
            <w:tcBorders>
              <w:top w:val="nil"/>
              <w:left w:val="nil"/>
              <w:bottom w:val="nil"/>
              <w:right w:val="nil"/>
            </w:tcBorders>
            <w:shd w:val="clear" w:color="auto" w:fill="auto"/>
            <w:noWrap/>
            <w:vAlign w:val="center"/>
            <w:hideMark/>
          </w:tcPr>
          <w:p w14:paraId="530BC8EF" w14:textId="77777777" w:rsidR="00F53046" w:rsidRPr="00F53046" w:rsidRDefault="00F53046" w:rsidP="00F53046">
            <w:pPr>
              <w:jc w:val="both"/>
              <w:rPr>
                <w:rFonts w:ascii="Calibri" w:hAnsi="Calibri" w:cs="Calibri"/>
                <w:color w:val="000000"/>
                <w:sz w:val="22"/>
                <w:szCs w:val="22"/>
              </w:rPr>
            </w:pPr>
            <w:r w:rsidRPr="00F53046">
              <w:rPr>
                <w:rFonts w:ascii="Calibri" w:hAnsi="Calibri" w:cs="Calibri"/>
                <w:color w:val="000000"/>
                <w:sz w:val="22"/>
                <w:szCs w:val="22"/>
              </w:rPr>
              <w:t>*</w:t>
            </w:r>
            <w:proofErr w:type="spellStart"/>
            <w:r w:rsidRPr="00F53046">
              <w:rPr>
                <w:rFonts w:ascii="Calibri" w:hAnsi="Calibri" w:cs="Calibri"/>
                <w:color w:val="000000"/>
                <w:sz w:val="22"/>
                <w:szCs w:val="22"/>
              </w:rPr>
              <w:t>Պատվիրատուն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կարող</w:t>
            </w:r>
            <w:proofErr w:type="spellEnd"/>
            <w:r w:rsidRPr="00F53046">
              <w:rPr>
                <w:rFonts w:ascii="Calibri" w:hAnsi="Calibri" w:cs="Calibri"/>
                <w:color w:val="000000"/>
                <w:sz w:val="22"/>
                <w:szCs w:val="22"/>
              </w:rPr>
              <w:t xml:space="preserve"> է </w:t>
            </w:r>
            <w:proofErr w:type="spellStart"/>
            <w:r w:rsidRPr="00F53046">
              <w:rPr>
                <w:rFonts w:ascii="Calibri" w:hAnsi="Calibri" w:cs="Calibri"/>
                <w:color w:val="000000"/>
                <w:sz w:val="22"/>
                <w:szCs w:val="22"/>
              </w:rPr>
              <w:t>պահանջել</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վերը</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նշված</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բոլոր</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աշխատանքների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իրականացում</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մինչև</w:t>
            </w:r>
            <w:proofErr w:type="spellEnd"/>
            <w:r w:rsidRPr="00F53046">
              <w:rPr>
                <w:rFonts w:ascii="Calibri" w:hAnsi="Calibri" w:cs="Calibri"/>
                <w:color w:val="000000"/>
                <w:sz w:val="22"/>
                <w:szCs w:val="22"/>
              </w:rPr>
              <w:t xml:space="preserve"> 6 </w:t>
            </w:r>
            <w:proofErr w:type="spellStart"/>
            <w:r w:rsidRPr="00F53046">
              <w:rPr>
                <w:rFonts w:ascii="Calibri" w:hAnsi="Calibri" w:cs="Calibri"/>
                <w:color w:val="000000"/>
                <w:sz w:val="22"/>
                <w:szCs w:val="22"/>
              </w:rPr>
              <w:t>մլն</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դրամի</w:t>
            </w:r>
            <w:proofErr w:type="spellEnd"/>
            <w:r w:rsidRPr="00F53046">
              <w:rPr>
                <w:rFonts w:ascii="Calibri" w:hAnsi="Calibri" w:cs="Calibri"/>
                <w:color w:val="000000"/>
                <w:sz w:val="22"/>
                <w:szCs w:val="22"/>
              </w:rPr>
              <w:t xml:space="preserve"> </w:t>
            </w:r>
            <w:proofErr w:type="spellStart"/>
            <w:r w:rsidRPr="00F53046">
              <w:rPr>
                <w:rFonts w:ascii="Calibri" w:hAnsi="Calibri" w:cs="Calibri"/>
                <w:color w:val="000000"/>
                <w:sz w:val="22"/>
                <w:szCs w:val="22"/>
              </w:rPr>
              <w:t>չափով</w:t>
            </w:r>
            <w:proofErr w:type="spellEnd"/>
          </w:p>
        </w:tc>
        <w:tc>
          <w:tcPr>
            <w:tcW w:w="236" w:type="dxa"/>
            <w:gridSpan w:val="2"/>
            <w:tcBorders>
              <w:top w:val="nil"/>
              <w:left w:val="nil"/>
              <w:bottom w:val="nil"/>
              <w:right w:val="nil"/>
            </w:tcBorders>
            <w:shd w:val="clear" w:color="auto" w:fill="auto"/>
            <w:noWrap/>
            <w:vAlign w:val="center"/>
            <w:hideMark/>
          </w:tcPr>
          <w:p w14:paraId="062851D8" w14:textId="77777777" w:rsidR="00F53046" w:rsidRDefault="00F53046" w:rsidP="00F53046">
            <w:pPr>
              <w:jc w:val="both"/>
              <w:rPr>
                <w:rFonts w:ascii="Calibri" w:hAnsi="Calibri" w:cs="Calibri"/>
                <w:sz w:val="18"/>
                <w:szCs w:val="18"/>
              </w:rPr>
            </w:pPr>
          </w:p>
        </w:tc>
        <w:tc>
          <w:tcPr>
            <w:tcW w:w="222" w:type="dxa"/>
            <w:gridSpan w:val="2"/>
            <w:vAlign w:val="center"/>
            <w:hideMark/>
          </w:tcPr>
          <w:p w14:paraId="53D876DA" w14:textId="77777777" w:rsidR="00F53046" w:rsidRDefault="00F53046">
            <w:pPr>
              <w:rPr>
                <w:sz w:val="20"/>
                <w:szCs w:val="20"/>
              </w:rPr>
            </w:pPr>
          </w:p>
        </w:tc>
      </w:tr>
    </w:tbl>
    <w:p w14:paraId="1B9EF7D4" w14:textId="77777777" w:rsidR="00F53046" w:rsidRPr="00F53046" w:rsidRDefault="00F53046" w:rsidP="00E26C98">
      <w:pPr>
        <w:jc w:val="both"/>
        <w:rPr>
          <w:rFonts w:ascii="Sylfaen" w:hAnsi="Sylfaen" w:cs="Sylfaen"/>
          <w:sz w:val="20"/>
          <w:szCs w:val="20"/>
        </w:rPr>
      </w:pPr>
    </w:p>
    <w:p w14:paraId="6967A726" w14:textId="77777777" w:rsidR="00F53046" w:rsidRDefault="00F53046" w:rsidP="00E26C98">
      <w:pPr>
        <w:jc w:val="both"/>
        <w:rPr>
          <w:rFonts w:ascii="Sylfaen" w:hAnsi="Sylfaen" w:cs="Sylfaen"/>
          <w:sz w:val="20"/>
          <w:szCs w:val="20"/>
          <w:lang w:val="hy-AM"/>
        </w:rPr>
      </w:pPr>
    </w:p>
    <w:p w14:paraId="23B61C02" w14:textId="77777777" w:rsidR="007678FA" w:rsidRPr="00E26C98" w:rsidRDefault="007678FA" w:rsidP="007678FA">
      <w:pPr>
        <w:jc w:val="both"/>
        <w:rPr>
          <w:rFonts w:ascii="GHEA Grapalat" w:hAnsi="GHEA Grapalat"/>
          <w:sz w:val="20"/>
          <w:lang w:val="hy-AM"/>
        </w:rPr>
      </w:pPr>
      <w:r w:rsidRPr="00E26C98">
        <w:rPr>
          <w:rFonts w:ascii="GHEA Grapalat" w:hAnsi="GHEA Grapalat"/>
          <w:sz w:val="20"/>
          <w:lang w:val="hy-AM"/>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E26C98" w:rsidRDefault="007678FA" w:rsidP="007678FA">
      <w:pPr>
        <w:jc w:val="both"/>
        <w:rPr>
          <w:rFonts w:ascii="GHEA Grapalat" w:hAnsi="GHEA Grapalat"/>
          <w:i/>
          <w:sz w:val="20"/>
          <w:lang w:val="hy-AM"/>
        </w:rPr>
      </w:pPr>
      <w:r w:rsidRPr="00E26C98">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26C98" w:rsidRDefault="007678FA" w:rsidP="007678FA">
      <w:pPr>
        <w:jc w:val="both"/>
        <w:rPr>
          <w:rFonts w:ascii="GHEA Grapalat" w:hAnsi="GHEA Grapalat"/>
          <w:sz w:val="20"/>
          <w:lang w:val="hy-AM"/>
        </w:rPr>
      </w:pPr>
    </w:p>
    <w:p w14:paraId="21BC8508" w14:textId="77777777" w:rsidR="007678FA" w:rsidRPr="00E26C98"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59C5300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050F93EC" w14:textId="77777777" w:rsidR="006726D9" w:rsidRDefault="006726D9" w:rsidP="007678FA">
      <w:pPr>
        <w:jc w:val="right"/>
        <w:rPr>
          <w:rFonts w:ascii="GHEA Grapalat" w:hAnsi="GHEA Grapalat"/>
          <w:i/>
          <w:sz w:val="18"/>
          <w:lang w:val="hy-AM"/>
        </w:rPr>
      </w:pPr>
    </w:p>
    <w:p w14:paraId="6F4FEEC3" w14:textId="77777777" w:rsidR="00265C29" w:rsidRDefault="00265C29" w:rsidP="007678FA">
      <w:pPr>
        <w:jc w:val="right"/>
        <w:rPr>
          <w:rFonts w:ascii="GHEA Grapalat" w:hAnsi="GHEA Grapalat"/>
          <w:i/>
          <w:sz w:val="18"/>
          <w:lang w:val="hy-AM"/>
        </w:rPr>
      </w:pPr>
    </w:p>
    <w:p w14:paraId="3381E24D" w14:textId="77777777" w:rsidR="00265C29" w:rsidRDefault="00265C29" w:rsidP="007678FA">
      <w:pPr>
        <w:jc w:val="right"/>
        <w:rPr>
          <w:rFonts w:ascii="GHEA Grapalat" w:hAnsi="GHEA Grapalat"/>
          <w:i/>
          <w:sz w:val="18"/>
          <w:lang w:val="hy-AM"/>
        </w:rPr>
      </w:pPr>
    </w:p>
    <w:p w14:paraId="014FAB9D" w14:textId="77777777" w:rsidR="00265C29" w:rsidRDefault="00265C29" w:rsidP="007678FA">
      <w:pPr>
        <w:jc w:val="right"/>
        <w:rPr>
          <w:rFonts w:ascii="GHEA Grapalat" w:hAnsi="GHEA Grapalat"/>
          <w:i/>
          <w:sz w:val="18"/>
          <w:lang w:val="hy-AM"/>
        </w:rPr>
      </w:pPr>
    </w:p>
    <w:p w14:paraId="45E2A610" w14:textId="77777777" w:rsidR="00265C29" w:rsidRDefault="00265C29" w:rsidP="007678FA">
      <w:pPr>
        <w:jc w:val="right"/>
        <w:rPr>
          <w:rFonts w:ascii="GHEA Grapalat" w:hAnsi="GHEA Grapalat"/>
          <w:i/>
          <w:sz w:val="18"/>
          <w:lang w:val="hy-AM"/>
        </w:rPr>
      </w:pPr>
    </w:p>
    <w:p w14:paraId="433272D2" w14:textId="77777777" w:rsidR="00265C29" w:rsidRDefault="00265C29" w:rsidP="007678FA">
      <w:pPr>
        <w:jc w:val="right"/>
        <w:rPr>
          <w:rFonts w:ascii="GHEA Grapalat" w:hAnsi="GHEA Grapalat"/>
          <w:i/>
          <w:sz w:val="18"/>
          <w:lang w:val="hy-AM"/>
        </w:rPr>
      </w:pPr>
    </w:p>
    <w:p w14:paraId="1B0667B8" w14:textId="77777777" w:rsidR="00265C29" w:rsidRDefault="00265C29" w:rsidP="007678FA">
      <w:pPr>
        <w:jc w:val="right"/>
        <w:rPr>
          <w:rFonts w:ascii="GHEA Grapalat" w:hAnsi="GHEA Grapalat"/>
          <w:i/>
          <w:sz w:val="18"/>
          <w:lang w:val="hy-AM"/>
        </w:rPr>
      </w:pPr>
    </w:p>
    <w:p w14:paraId="3E027608" w14:textId="77777777" w:rsidR="00265C29" w:rsidRDefault="00265C29" w:rsidP="007678FA">
      <w:pPr>
        <w:jc w:val="right"/>
        <w:rPr>
          <w:rFonts w:ascii="GHEA Grapalat" w:hAnsi="GHEA Grapalat"/>
          <w:i/>
          <w:sz w:val="18"/>
          <w:lang w:val="hy-AM"/>
        </w:rPr>
      </w:pPr>
    </w:p>
    <w:p w14:paraId="586A7672" w14:textId="77777777" w:rsidR="00CF5260" w:rsidRDefault="00CF5260" w:rsidP="007678FA">
      <w:pPr>
        <w:jc w:val="right"/>
        <w:rPr>
          <w:rFonts w:ascii="GHEA Grapalat" w:hAnsi="GHEA Grapalat"/>
          <w:i/>
          <w:sz w:val="18"/>
          <w:lang w:val="hy-AM"/>
        </w:rPr>
      </w:pPr>
    </w:p>
    <w:p w14:paraId="4B3FB307" w14:textId="77777777" w:rsidR="00F53046" w:rsidRDefault="00F53046" w:rsidP="007678FA">
      <w:pPr>
        <w:jc w:val="right"/>
        <w:rPr>
          <w:rFonts w:ascii="GHEA Grapalat" w:hAnsi="GHEA Grapalat"/>
          <w:i/>
          <w:sz w:val="18"/>
          <w:lang w:val="hy-AM"/>
        </w:rPr>
      </w:pPr>
    </w:p>
    <w:p w14:paraId="2693B001" w14:textId="77777777" w:rsidR="00F53046" w:rsidRDefault="00F53046" w:rsidP="007678FA">
      <w:pPr>
        <w:jc w:val="right"/>
        <w:rPr>
          <w:rFonts w:ascii="GHEA Grapalat" w:hAnsi="GHEA Grapalat"/>
          <w:i/>
          <w:sz w:val="18"/>
          <w:lang w:val="hy-AM"/>
        </w:rPr>
      </w:pPr>
    </w:p>
    <w:p w14:paraId="7A26CC72" w14:textId="77777777" w:rsidR="00F53046" w:rsidRDefault="00F53046" w:rsidP="007678FA">
      <w:pPr>
        <w:jc w:val="right"/>
        <w:rPr>
          <w:rFonts w:ascii="GHEA Grapalat" w:hAnsi="GHEA Grapalat"/>
          <w:i/>
          <w:sz w:val="18"/>
          <w:lang w:val="hy-AM"/>
        </w:rPr>
      </w:pPr>
    </w:p>
    <w:p w14:paraId="2D92C887" w14:textId="77777777" w:rsidR="00F53046" w:rsidRDefault="00F53046" w:rsidP="007678FA">
      <w:pPr>
        <w:jc w:val="right"/>
        <w:rPr>
          <w:rFonts w:ascii="GHEA Grapalat" w:hAnsi="GHEA Grapalat"/>
          <w:i/>
          <w:sz w:val="18"/>
          <w:lang w:val="hy-AM"/>
        </w:rPr>
      </w:pPr>
    </w:p>
    <w:p w14:paraId="3840D341" w14:textId="77777777" w:rsidR="00F53046" w:rsidRDefault="00F53046" w:rsidP="007678FA">
      <w:pPr>
        <w:jc w:val="right"/>
        <w:rPr>
          <w:rFonts w:ascii="GHEA Grapalat" w:hAnsi="GHEA Grapalat"/>
          <w:i/>
          <w:sz w:val="18"/>
          <w:lang w:val="hy-AM"/>
        </w:rPr>
      </w:pPr>
    </w:p>
    <w:p w14:paraId="40D6F4E6" w14:textId="77777777" w:rsidR="00F53046" w:rsidRDefault="00F53046" w:rsidP="007678FA">
      <w:pPr>
        <w:jc w:val="right"/>
        <w:rPr>
          <w:rFonts w:ascii="GHEA Grapalat" w:hAnsi="GHEA Grapalat"/>
          <w:i/>
          <w:sz w:val="18"/>
          <w:lang w:val="hy-AM"/>
        </w:rPr>
      </w:pPr>
    </w:p>
    <w:p w14:paraId="27B1FB93" w14:textId="77777777" w:rsidR="00F53046" w:rsidRDefault="00F53046" w:rsidP="007678FA">
      <w:pPr>
        <w:jc w:val="right"/>
        <w:rPr>
          <w:rFonts w:ascii="GHEA Grapalat" w:hAnsi="GHEA Grapalat"/>
          <w:i/>
          <w:sz w:val="18"/>
          <w:lang w:val="hy-AM"/>
        </w:rPr>
      </w:pPr>
    </w:p>
    <w:p w14:paraId="7549E4D6" w14:textId="77777777" w:rsidR="00F53046" w:rsidRDefault="00F53046" w:rsidP="007678FA">
      <w:pPr>
        <w:jc w:val="right"/>
        <w:rPr>
          <w:rFonts w:ascii="GHEA Grapalat" w:hAnsi="GHEA Grapalat"/>
          <w:i/>
          <w:sz w:val="18"/>
          <w:lang w:val="hy-AM"/>
        </w:rPr>
      </w:pPr>
    </w:p>
    <w:p w14:paraId="6BA7C412" w14:textId="77777777" w:rsidR="00F53046" w:rsidRDefault="00F53046" w:rsidP="007678FA">
      <w:pPr>
        <w:jc w:val="right"/>
        <w:rPr>
          <w:rFonts w:ascii="GHEA Grapalat" w:hAnsi="GHEA Grapalat"/>
          <w:i/>
          <w:sz w:val="18"/>
          <w:lang w:val="hy-AM"/>
        </w:rPr>
      </w:pPr>
    </w:p>
    <w:p w14:paraId="62D5776C" w14:textId="77777777" w:rsidR="00F53046" w:rsidRDefault="00F53046" w:rsidP="007678FA">
      <w:pPr>
        <w:jc w:val="right"/>
        <w:rPr>
          <w:rFonts w:ascii="GHEA Grapalat" w:hAnsi="GHEA Grapalat"/>
          <w:i/>
          <w:sz w:val="18"/>
          <w:lang w:val="hy-AM"/>
        </w:rPr>
      </w:pPr>
    </w:p>
    <w:p w14:paraId="40617353" w14:textId="77777777" w:rsidR="00F53046" w:rsidRDefault="00F53046" w:rsidP="007678FA">
      <w:pPr>
        <w:jc w:val="right"/>
        <w:rPr>
          <w:rFonts w:ascii="GHEA Grapalat" w:hAnsi="GHEA Grapalat"/>
          <w:i/>
          <w:sz w:val="18"/>
          <w:lang w:val="hy-AM"/>
        </w:rPr>
      </w:pPr>
    </w:p>
    <w:p w14:paraId="7D94A99C" w14:textId="77777777" w:rsidR="00F53046" w:rsidRDefault="00F53046" w:rsidP="007678FA">
      <w:pPr>
        <w:jc w:val="right"/>
        <w:rPr>
          <w:rFonts w:ascii="GHEA Grapalat" w:hAnsi="GHEA Grapalat"/>
          <w:i/>
          <w:sz w:val="18"/>
          <w:lang w:val="hy-AM"/>
        </w:rPr>
      </w:pPr>
    </w:p>
    <w:p w14:paraId="4D1D8B66" w14:textId="77777777" w:rsidR="00F53046" w:rsidRDefault="00F53046" w:rsidP="007678FA">
      <w:pPr>
        <w:jc w:val="right"/>
        <w:rPr>
          <w:rFonts w:ascii="GHEA Grapalat" w:hAnsi="GHEA Grapalat"/>
          <w:i/>
          <w:sz w:val="18"/>
          <w:lang w:val="hy-AM"/>
        </w:rPr>
      </w:pPr>
    </w:p>
    <w:p w14:paraId="352D1E5E" w14:textId="77777777" w:rsidR="00F53046" w:rsidRDefault="00F53046" w:rsidP="007678FA">
      <w:pPr>
        <w:jc w:val="right"/>
        <w:rPr>
          <w:rFonts w:ascii="GHEA Grapalat" w:hAnsi="GHEA Grapalat"/>
          <w:i/>
          <w:sz w:val="18"/>
          <w:lang w:val="hy-AM"/>
        </w:rPr>
      </w:pPr>
    </w:p>
    <w:p w14:paraId="65FC7D17" w14:textId="77777777" w:rsidR="00F53046" w:rsidRDefault="00F53046" w:rsidP="007678FA">
      <w:pPr>
        <w:jc w:val="right"/>
        <w:rPr>
          <w:rFonts w:ascii="GHEA Grapalat" w:hAnsi="GHEA Grapalat"/>
          <w:i/>
          <w:sz w:val="18"/>
          <w:lang w:val="hy-AM"/>
        </w:rPr>
      </w:pPr>
    </w:p>
    <w:p w14:paraId="1B2F30F5" w14:textId="77777777" w:rsidR="00F53046" w:rsidRDefault="00F53046" w:rsidP="007678FA">
      <w:pPr>
        <w:jc w:val="right"/>
        <w:rPr>
          <w:rFonts w:ascii="GHEA Grapalat" w:hAnsi="GHEA Grapalat"/>
          <w:i/>
          <w:sz w:val="18"/>
          <w:lang w:val="hy-AM"/>
        </w:rPr>
      </w:pPr>
    </w:p>
    <w:p w14:paraId="548A0178" w14:textId="77777777" w:rsidR="00F53046" w:rsidRDefault="00F53046" w:rsidP="007678FA">
      <w:pPr>
        <w:jc w:val="right"/>
        <w:rPr>
          <w:rFonts w:ascii="GHEA Grapalat" w:hAnsi="GHEA Grapalat"/>
          <w:i/>
          <w:sz w:val="18"/>
          <w:lang w:val="hy-AM"/>
        </w:rPr>
      </w:pPr>
    </w:p>
    <w:p w14:paraId="0D3A04A7" w14:textId="77777777" w:rsidR="00F53046" w:rsidRDefault="00F53046" w:rsidP="007678FA">
      <w:pPr>
        <w:jc w:val="right"/>
        <w:rPr>
          <w:rFonts w:ascii="GHEA Grapalat" w:hAnsi="GHEA Grapalat"/>
          <w:i/>
          <w:sz w:val="18"/>
          <w:lang w:val="hy-AM"/>
        </w:rPr>
      </w:pPr>
    </w:p>
    <w:p w14:paraId="44825783" w14:textId="77777777" w:rsidR="00F53046" w:rsidRDefault="00F53046" w:rsidP="007678FA">
      <w:pPr>
        <w:jc w:val="right"/>
        <w:rPr>
          <w:rFonts w:ascii="GHEA Grapalat" w:hAnsi="GHEA Grapalat"/>
          <w:i/>
          <w:sz w:val="18"/>
          <w:lang w:val="hy-AM"/>
        </w:rPr>
      </w:pPr>
    </w:p>
    <w:p w14:paraId="33AC636E" w14:textId="77777777" w:rsidR="00F53046" w:rsidRDefault="00F53046" w:rsidP="007678FA">
      <w:pPr>
        <w:jc w:val="right"/>
        <w:rPr>
          <w:rFonts w:ascii="GHEA Grapalat" w:hAnsi="GHEA Grapalat"/>
          <w:i/>
          <w:sz w:val="18"/>
          <w:lang w:val="hy-AM"/>
        </w:rPr>
      </w:pPr>
    </w:p>
    <w:p w14:paraId="1BA06A2A" w14:textId="576408A4"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515ADC" w:rsidRDefault="007678FA" w:rsidP="007678FA">
      <w:pPr>
        <w:tabs>
          <w:tab w:val="left" w:pos="9540"/>
        </w:tabs>
        <w:rPr>
          <w:rFonts w:ascii="GHEA Grapalat" w:hAnsi="GHEA Grapalat"/>
          <w:sz w:val="20"/>
          <w:lang w:val="hy-AM"/>
        </w:rPr>
      </w:pPr>
    </w:p>
    <w:p w14:paraId="752981A1" w14:textId="77777777" w:rsidR="007678FA" w:rsidRPr="00515ADC" w:rsidRDefault="007678FA" w:rsidP="007678FA">
      <w:pPr>
        <w:tabs>
          <w:tab w:val="left" w:pos="9540"/>
        </w:tabs>
        <w:rPr>
          <w:rFonts w:ascii="GHEA Grapalat" w:hAnsi="GHEA Grapalat"/>
          <w:sz w:val="20"/>
          <w:lang w:val="hy-AM"/>
        </w:rPr>
      </w:pPr>
    </w:p>
    <w:p w14:paraId="545EF838" w14:textId="77777777" w:rsidR="007678FA" w:rsidRPr="00515ADC" w:rsidRDefault="007678FA" w:rsidP="007678FA">
      <w:pPr>
        <w:jc w:val="center"/>
        <w:rPr>
          <w:rFonts w:ascii="GHEA Grapalat" w:hAnsi="GHEA Grapalat"/>
          <w:sz w:val="20"/>
          <w:lang w:val="hy-AM"/>
        </w:rPr>
      </w:pP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sz w:val="20"/>
          <w:lang w:val="hy-AM"/>
        </w:rPr>
        <w:t>ՎՃԱՐՄԱՆ ԺԱՄԱՆԱԿԱՑՈՒՅՑ*</w:t>
      </w:r>
    </w:p>
    <w:p w14:paraId="5A656A90" w14:textId="77777777" w:rsidR="007678FA" w:rsidRPr="00515ADC" w:rsidRDefault="007678FA" w:rsidP="007678FA">
      <w:pPr>
        <w:jc w:val="right"/>
        <w:rPr>
          <w:rFonts w:ascii="GHEA Grapalat" w:hAnsi="GHEA Grapalat"/>
          <w:sz w:val="20"/>
          <w:lang w:val="hy-AM"/>
        </w:rPr>
      </w:pPr>
      <w:r w:rsidRPr="00515ADC">
        <w:rPr>
          <w:rFonts w:ascii="GHEA Grapalat" w:hAnsi="GHEA Grapalat"/>
          <w:sz w:val="20"/>
          <w:lang w:val="hy-AM"/>
        </w:rPr>
        <w:t xml:space="preserve">                                                                                                                                                                                                            </w:t>
      </w:r>
      <w:r w:rsidRPr="00515ADC">
        <w:rPr>
          <w:rFonts w:ascii="GHEA Grapalat" w:hAnsi="GHEA Grapalat" w:cs="Sylfaen"/>
          <w:sz w:val="18"/>
          <w:lang w:val="hy-AM"/>
        </w:rPr>
        <w:t>ՀՀ</w:t>
      </w:r>
      <w:r w:rsidRPr="00F566BF">
        <w:rPr>
          <w:rFonts w:ascii="GHEA Grapalat" w:hAnsi="GHEA Grapalat" w:cs="Sylfaen"/>
          <w:sz w:val="18"/>
          <w:lang w:val="es-ES"/>
        </w:rPr>
        <w:t xml:space="preserve"> </w:t>
      </w:r>
      <w:r w:rsidRPr="00515ADC">
        <w:rPr>
          <w:rFonts w:ascii="GHEA Grapalat" w:hAnsi="GHEA Grapalat" w:cs="Sylfaen"/>
          <w:sz w:val="18"/>
          <w:lang w:val="hy-AM"/>
        </w:rPr>
        <w:t>դրամ</w:t>
      </w:r>
    </w:p>
    <w:tbl>
      <w:tblPr>
        <w:tblW w:w="10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621"/>
        <w:gridCol w:w="470"/>
        <w:gridCol w:w="470"/>
        <w:gridCol w:w="470"/>
        <w:gridCol w:w="470"/>
        <w:gridCol w:w="470"/>
        <w:gridCol w:w="470"/>
        <w:gridCol w:w="470"/>
        <w:gridCol w:w="470"/>
        <w:gridCol w:w="470"/>
        <w:gridCol w:w="470"/>
        <w:gridCol w:w="470"/>
        <w:gridCol w:w="470"/>
        <w:gridCol w:w="749"/>
      </w:tblGrid>
      <w:tr w:rsidR="007678FA" w:rsidRPr="00F566BF" w14:paraId="02E76D0A" w14:textId="77777777" w:rsidTr="00E26C98">
        <w:tc>
          <w:tcPr>
            <w:tcW w:w="1077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BB4E23" w14:paraId="272DFF80" w14:textId="77777777" w:rsidTr="00E26C98">
        <w:tc>
          <w:tcPr>
            <w:tcW w:w="1237"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621"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389" w:type="dxa"/>
            <w:gridSpan w:val="13"/>
            <w:vAlign w:val="center"/>
          </w:tcPr>
          <w:p w14:paraId="5CF4675B" w14:textId="5FF45155"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E26C98">
              <w:rPr>
                <w:rFonts w:ascii="GHEA Grapalat" w:hAnsi="GHEA Grapalat"/>
                <w:sz w:val="18"/>
                <w:lang w:val="hy-AM"/>
              </w:rPr>
              <w:t>2</w:t>
            </w:r>
            <w:r w:rsidR="00015E0D">
              <w:rPr>
                <w:rFonts w:ascii="GHEA Grapalat" w:hAnsi="GHEA Grapalat"/>
                <w:sz w:val="18"/>
                <w:lang w:val="hy-AM"/>
              </w:rPr>
              <w:t>4</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E26C98">
        <w:trPr>
          <w:trHeight w:val="1538"/>
        </w:trPr>
        <w:tc>
          <w:tcPr>
            <w:tcW w:w="1237"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621"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49"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265C29" w:rsidRPr="00F566BF" w14:paraId="4778FBF1" w14:textId="77777777" w:rsidTr="00E26C98">
        <w:trPr>
          <w:trHeight w:val="1538"/>
        </w:trPr>
        <w:tc>
          <w:tcPr>
            <w:tcW w:w="1237" w:type="dxa"/>
          </w:tcPr>
          <w:p w14:paraId="06510526" w14:textId="749CE641" w:rsidR="00265C29" w:rsidRPr="006726D9" w:rsidRDefault="00265C29" w:rsidP="00265C29">
            <w:pPr>
              <w:jc w:val="center"/>
              <w:rPr>
                <w:rFonts w:ascii="GHEA Grapalat" w:hAnsi="GHEA Grapalat"/>
                <w:sz w:val="20"/>
                <w:lang w:val="hy-AM"/>
              </w:rPr>
            </w:pPr>
            <w:r>
              <w:rPr>
                <w:rFonts w:ascii="GHEA Grapalat" w:hAnsi="GHEA Grapalat"/>
                <w:sz w:val="20"/>
                <w:lang w:val="hy-AM"/>
              </w:rPr>
              <w:t>1</w:t>
            </w:r>
          </w:p>
        </w:tc>
        <w:tc>
          <w:tcPr>
            <w:tcW w:w="1530" w:type="dxa"/>
          </w:tcPr>
          <w:p w14:paraId="6D3F3468" w14:textId="0277F672" w:rsidR="00265C29" w:rsidRPr="0056302C" w:rsidRDefault="00C467B9" w:rsidP="00265C29">
            <w:pPr>
              <w:jc w:val="center"/>
              <w:rPr>
                <w:rFonts w:ascii="GHEA Grapalat" w:hAnsi="GHEA Grapalat"/>
                <w:sz w:val="20"/>
              </w:rPr>
            </w:pPr>
            <w:r w:rsidRPr="00E43974">
              <w:rPr>
                <w:rFonts w:ascii="GHEA Grapalat" w:hAnsi="GHEA Grapalat"/>
                <w:b/>
                <w:sz w:val="16"/>
                <w:szCs w:val="16"/>
              </w:rPr>
              <w:t>60181100</w:t>
            </w:r>
            <w:r>
              <w:rPr>
                <w:rFonts w:ascii="GHEA Grapalat" w:hAnsi="GHEA Grapalat"/>
                <w:b/>
                <w:sz w:val="16"/>
                <w:szCs w:val="16"/>
                <w:lang w:val="hy-AM"/>
              </w:rPr>
              <w:t>/50</w:t>
            </w:r>
            <w:r w:rsidR="00F53046">
              <w:rPr>
                <w:rFonts w:ascii="GHEA Grapalat" w:hAnsi="GHEA Grapalat"/>
                <w:b/>
                <w:sz w:val="16"/>
                <w:szCs w:val="16"/>
                <w:lang w:val="hy-AM"/>
              </w:rPr>
              <w:t>8</w:t>
            </w:r>
          </w:p>
        </w:tc>
        <w:tc>
          <w:tcPr>
            <w:tcW w:w="1621" w:type="dxa"/>
          </w:tcPr>
          <w:p w14:paraId="2CCA5D10" w14:textId="0D0D3465" w:rsidR="00265C29" w:rsidRPr="00C467B9" w:rsidRDefault="00C467B9" w:rsidP="00265C29">
            <w:pPr>
              <w:jc w:val="center"/>
              <w:rPr>
                <w:rFonts w:ascii="GHEA Grapalat" w:hAnsi="GHEA Grapalat"/>
                <w:sz w:val="20"/>
                <w:lang w:val="hy-AM"/>
              </w:rPr>
            </w:pPr>
            <w:r w:rsidRPr="00C467B9">
              <w:rPr>
                <w:rFonts w:ascii="GHEA Grapalat" w:hAnsi="GHEA Grapalat"/>
                <w:sz w:val="20"/>
                <w:lang w:val="hy-AM"/>
              </w:rPr>
              <w:t xml:space="preserve">Երևան քաղաքի </w:t>
            </w:r>
            <w:r w:rsidR="002039AC">
              <w:rPr>
                <w:rFonts w:ascii="GHEA Grapalat" w:hAnsi="GHEA Grapalat"/>
                <w:sz w:val="20"/>
                <w:lang w:val="hy-AM"/>
              </w:rPr>
              <w:t>Նուբարաշեն</w:t>
            </w:r>
            <w:r w:rsidRPr="00C467B9">
              <w:rPr>
                <w:rFonts w:ascii="GHEA Grapalat" w:hAnsi="GHEA Grapalat"/>
                <w:sz w:val="20"/>
                <w:lang w:val="hy-AM"/>
              </w:rPr>
              <w:t xml:space="preserve"> վարչական շրջանի հրատապ լուծում պահանջող ընթացիկ ծառայություններ</w:t>
            </w:r>
          </w:p>
        </w:tc>
        <w:tc>
          <w:tcPr>
            <w:tcW w:w="470" w:type="dxa"/>
          </w:tcPr>
          <w:p w14:paraId="6A60FC36" w14:textId="77777777" w:rsidR="00265C29" w:rsidRPr="00F566BF" w:rsidRDefault="00265C29" w:rsidP="00265C29">
            <w:pPr>
              <w:jc w:val="center"/>
              <w:rPr>
                <w:rFonts w:ascii="GHEA Grapalat" w:hAnsi="GHEA Grapalat"/>
                <w:sz w:val="20"/>
                <w:lang w:val="pt-BR"/>
              </w:rPr>
            </w:pPr>
          </w:p>
          <w:p w14:paraId="25B895CF" w14:textId="77777777" w:rsidR="00265C29" w:rsidRPr="00F566BF" w:rsidRDefault="00265C29" w:rsidP="00265C29">
            <w:pPr>
              <w:jc w:val="center"/>
              <w:rPr>
                <w:rFonts w:ascii="GHEA Grapalat" w:hAnsi="GHEA Grapalat"/>
                <w:sz w:val="20"/>
                <w:lang w:val="pt-BR"/>
              </w:rPr>
            </w:pPr>
          </w:p>
          <w:p w14:paraId="3557F925"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0AFDDD35" w14:textId="77777777" w:rsidR="00265C29" w:rsidRPr="00F566BF" w:rsidRDefault="00265C29" w:rsidP="00265C29">
            <w:pPr>
              <w:jc w:val="center"/>
              <w:rPr>
                <w:rFonts w:ascii="GHEA Grapalat" w:hAnsi="GHEA Grapalat"/>
                <w:sz w:val="20"/>
                <w:lang w:val="pt-BR"/>
              </w:rPr>
            </w:pPr>
          </w:p>
          <w:p w14:paraId="481BE8C9" w14:textId="77777777" w:rsidR="00265C29" w:rsidRPr="00F566BF" w:rsidRDefault="00265C29" w:rsidP="00265C29">
            <w:pPr>
              <w:jc w:val="center"/>
              <w:rPr>
                <w:rFonts w:ascii="GHEA Grapalat" w:hAnsi="GHEA Grapalat"/>
                <w:sz w:val="20"/>
                <w:lang w:val="pt-BR"/>
              </w:rPr>
            </w:pPr>
          </w:p>
          <w:p w14:paraId="71BE3923"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29A2F6EA" w14:textId="77777777" w:rsidR="00265C29" w:rsidRPr="00F566BF" w:rsidRDefault="00265C29" w:rsidP="00265C29">
            <w:pPr>
              <w:jc w:val="center"/>
              <w:rPr>
                <w:rFonts w:ascii="GHEA Grapalat" w:hAnsi="GHEA Grapalat"/>
                <w:sz w:val="20"/>
                <w:lang w:val="pt-BR"/>
              </w:rPr>
            </w:pPr>
          </w:p>
          <w:p w14:paraId="6BE74AF1" w14:textId="77777777" w:rsidR="00265C29" w:rsidRPr="00F566BF" w:rsidRDefault="00265C29" w:rsidP="00265C29">
            <w:pPr>
              <w:jc w:val="center"/>
              <w:rPr>
                <w:rFonts w:ascii="GHEA Grapalat" w:hAnsi="GHEA Grapalat"/>
                <w:sz w:val="20"/>
                <w:lang w:val="pt-BR"/>
              </w:rPr>
            </w:pPr>
          </w:p>
          <w:p w14:paraId="2332FAE3"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265C29" w:rsidRPr="00F566BF" w:rsidRDefault="00265C29" w:rsidP="00265C29">
            <w:pPr>
              <w:jc w:val="center"/>
              <w:rPr>
                <w:rFonts w:ascii="GHEA Grapalat" w:hAnsi="GHEA Grapalat"/>
                <w:sz w:val="20"/>
                <w:lang w:val="pt-BR"/>
              </w:rPr>
            </w:pPr>
          </w:p>
          <w:p w14:paraId="35D4B542" w14:textId="77777777" w:rsidR="00265C29" w:rsidRPr="00F566BF" w:rsidRDefault="00265C29" w:rsidP="00265C29">
            <w:pPr>
              <w:jc w:val="center"/>
              <w:rPr>
                <w:rFonts w:ascii="GHEA Grapalat" w:hAnsi="GHEA Grapalat"/>
                <w:sz w:val="20"/>
                <w:lang w:val="pt-BR"/>
              </w:rPr>
            </w:pPr>
          </w:p>
          <w:p w14:paraId="3C3A791F"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A45736E" w14:textId="77777777" w:rsidR="00265C29" w:rsidRPr="00F566BF" w:rsidRDefault="00265C29" w:rsidP="00265C29">
            <w:pPr>
              <w:jc w:val="center"/>
              <w:rPr>
                <w:rFonts w:ascii="GHEA Grapalat" w:hAnsi="GHEA Grapalat"/>
                <w:sz w:val="20"/>
                <w:lang w:val="pt-BR"/>
              </w:rPr>
            </w:pPr>
          </w:p>
          <w:p w14:paraId="4569FC48" w14:textId="77777777" w:rsidR="00265C29" w:rsidRPr="00F566BF" w:rsidRDefault="00265C29" w:rsidP="00265C29">
            <w:pPr>
              <w:jc w:val="center"/>
              <w:rPr>
                <w:rFonts w:ascii="GHEA Grapalat" w:hAnsi="GHEA Grapalat"/>
                <w:sz w:val="20"/>
                <w:lang w:val="pt-BR"/>
              </w:rPr>
            </w:pPr>
          </w:p>
          <w:p w14:paraId="0E002E46"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265C29" w:rsidRPr="00F566BF" w:rsidRDefault="00265C29" w:rsidP="00265C29">
            <w:pPr>
              <w:jc w:val="center"/>
              <w:rPr>
                <w:rFonts w:ascii="GHEA Grapalat" w:hAnsi="GHEA Grapalat"/>
                <w:sz w:val="20"/>
                <w:lang w:val="pt-BR"/>
              </w:rPr>
            </w:pPr>
          </w:p>
          <w:p w14:paraId="5956FB9A" w14:textId="77777777" w:rsidR="00265C29" w:rsidRPr="00F566BF" w:rsidRDefault="00265C29" w:rsidP="00265C29">
            <w:pPr>
              <w:jc w:val="center"/>
              <w:rPr>
                <w:rFonts w:ascii="GHEA Grapalat" w:hAnsi="GHEA Grapalat"/>
                <w:sz w:val="20"/>
                <w:lang w:val="pt-BR"/>
              </w:rPr>
            </w:pPr>
          </w:p>
          <w:p w14:paraId="78FF2EEA"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0B7BD64" w14:textId="77777777" w:rsidR="00265C29" w:rsidRPr="00F566BF" w:rsidRDefault="00265C29" w:rsidP="00265C29">
            <w:pPr>
              <w:jc w:val="center"/>
              <w:rPr>
                <w:rFonts w:ascii="GHEA Grapalat" w:hAnsi="GHEA Grapalat"/>
                <w:sz w:val="20"/>
                <w:lang w:val="pt-BR"/>
              </w:rPr>
            </w:pPr>
          </w:p>
          <w:p w14:paraId="53E9A53B" w14:textId="77777777" w:rsidR="00265C29" w:rsidRPr="00F566BF" w:rsidRDefault="00265C29" w:rsidP="00265C29">
            <w:pPr>
              <w:jc w:val="center"/>
              <w:rPr>
                <w:rFonts w:ascii="GHEA Grapalat" w:hAnsi="GHEA Grapalat"/>
                <w:sz w:val="20"/>
                <w:lang w:val="pt-BR"/>
              </w:rPr>
            </w:pPr>
          </w:p>
          <w:p w14:paraId="4574A4AC"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50707B6" w14:textId="77777777" w:rsidR="00265C29" w:rsidRPr="00F566BF" w:rsidRDefault="00265C29" w:rsidP="00265C29">
            <w:pPr>
              <w:jc w:val="center"/>
              <w:rPr>
                <w:rFonts w:ascii="GHEA Grapalat" w:hAnsi="GHEA Grapalat"/>
                <w:sz w:val="20"/>
                <w:lang w:val="pt-BR"/>
              </w:rPr>
            </w:pPr>
          </w:p>
          <w:p w14:paraId="09BFA2CB" w14:textId="77777777" w:rsidR="00265C29" w:rsidRPr="00F566BF" w:rsidRDefault="00265C29" w:rsidP="00265C29">
            <w:pPr>
              <w:jc w:val="center"/>
              <w:rPr>
                <w:rFonts w:ascii="GHEA Grapalat" w:hAnsi="GHEA Grapalat"/>
                <w:sz w:val="20"/>
                <w:lang w:val="pt-BR"/>
              </w:rPr>
            </w:pPr>
          </w:p>
          <w:p w14:paraId="41771D75" w14:textId="17D4F8C6"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229DED7" w14:textId="77777777" w:rsidR="00265C29" w:rsidRPr="00F566BF" w:rsidRDefault="00265C29" w:rsidP="00265C29">
            <w:pPr>
              <w:jc w:val="center"/>
              <w:rPr>
                <w:rFonts w:ascii="GHEA Grapalat" w:hAnsi="GHEA Grapalat"/>
                <w:sz w:val="20"/>
                <w:lang w:val="pt-BR"/>
              </w:rPr>
            </w:pPr>
          </w:p>
          <w:p w14:paraId="3B56AA29" w14:textId="77777777" w:rsidR="00265C29" w:rsidRPr="00F566BF" w:rsidRDefault="00265C29" w:rsidP="00265C29">
            <w:pPr>
              <w:jc w:val="center"/>
              <w:rPr>
                <w:rFonts w:ascii="GHEA Grapalat" w:hAnsi="GHEA Grapalat"/>
                <w:sz w:val="20"/>
                <w:lang w:val="pt-BR"/>
              </w:rPr>
            </w:pPr>
          </w:p>
          <w:p w14:paraId="3105C606" w14:textId="06CAA86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E8F8275" w14:textId="77777777" w:rsidR="00265C29" w:rsidRPr="00F566BF" w:rsidRDefault="00265C29" w:rsidP="00265C29">
            <w:pPr>
              <w:jc w:val="center"/>
              <w:rPr>
                <w:rFonts w:ascii="GHEA Grapalat" w:hAnsi="GHEA Grapalat"/>
                <w:sz w:val="20"/>
                <w:lang w:val="pt-BR"/>
              </w:rPr>
            </w:pPr>
          </w:p>
          <w:p w14:paraId="428CA868" w14:textId="77777777" w:rsidR="00265C29" w:rsidRPr="00F566BF" w:rsidRDefault="00265C29" w:rsidP="00265C29">
            <w:pPr>
              <w:jc w:val="center"/>
              <w:rPr>
                <w:rFonts w:ascii="GHEA Grapalat" w:hAnsi="GHEA Grapalat"/>
                <w:sz w:val="20"/>
                <w:lang w:val="pt-BR"/>
              </w:rPr>
            </w:pPr>
          </w:p>
          <w:p w14:paraId="05AD19F7" w14:textId="292578D2"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45D2B43" w14:textId="77777777" w:rsidR="00265C29" w:rsidRPr="00F566BF" w:rsidRDefault="00265C29" w:rsidP="00265C29">
            <w:pPr>
              <w:jc w:val="center"/>
              <w:rPr>
                <w:rFonts w:ascii="GHEA Grapalat" w:hAnsi="GHEA Grapalat"/>
                <w:sz w:val="20"/>
                <w:lang w:val="pt-BR"/>
              </w:rPr>
            </w:pPr>
          </w:p>
          <w:p w14:paraId="055165A9" w14:textId="77777777" w:rsidR="00265C29" w:rsidRPr="00F566BF" w:rsidRDefault="00265C29" w:rsidP="00265C29">
            <w:pPr>
              <w:jc w:val="center"/>
              <w:rPr>
                <w:rFonts w:ascii="GHEA Grapalat" w:hAnsi="GHEA Grapalat"/>
                <w:sz w:val="20"/>
                <w:lang w:val="pt-BR"/>
              </w:rPr>
            </w:pPr>
          </w:p>
          <w:p w14:paraId="052AAB1C" w14:textId="1EB5C05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C547AE2" w14:textId="77777777" w:rsidR="00265C29" w:rsidRPr="00F566BF" w:rsidRDefault="00265C29" w:rsidP="00265C29">
            <w:pPr>
              <w:jc w:val="center"/>
              <w:rPr>
                <w:rFonts w:ascii="GHEA Grapalat" w:hAnsi="GHEA Grapalat"/>
                <w:sz w:val="20"/>
                <w:lang w:val="pt-BR"/>
              </w:rPr>
            </w:pPr>
          </w:p>
          <w:p w14:paraId="5FFAFE7A" w14:textId="77777777" w:rsidR="00265C29" w:rsidRPr="00F566BF" w:rsidRDefault="00265C29" w:rsidP="00265C29">
            <w:pPr>
              <w:jc w:val="center"/>
              <w:rPr>
                <w:rFonts w:ascii="GHEA Grapalat" w:hAnsi="GHEA Grapalat"/>
                <w:sz w:val="20"/>
                <w:lang w:val="pt-BR"/>
              </w:rPr>
            </w:pPr>
          </w:p>
          <w:p w14:paraId="20E27A48" w14:textId="3B01680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749" w:type="dxa"/>
          </w:tcPr>
          <w:p w14:paraId="2A38F927" w14:textId="77777777" w:rsidR="00265C29" w:rsidRPr="00F566BF" w:rsidRDefault="00265C29" w:rsidP="00265C29">
            <w:pPr>
              <w:jc w:val="center"/>
              <w:rPr>
                <w:rFonts w:ascii="GHEA Grapalat" w:hAnsi="GHEA Grapalat"/>
                <w:sz w:val="20"/>
                <w:lang w:val="pt-BR"/>
              </w:rPr>
            </w:pPr>
          </w:p>
          <w:p w14:paraId="66BB03F0" w14:textId="77777777" w:rsidR="00265C29" w:rsidRPr="00F566BF" w:rsidRDefault="00265C29" w:rsidP="00265C29">
            <w:pPr>
              <w:jc w:val="center"/>
              <w:rPr>
                <w:rFonts w:ascii="GHEA Grapalat" w:hAnsi="GHEA Grapalat"/>
                <w:sz w:val="20"/>
                <w:lang w:val="pt-BR"/>
              </w:rPr>
            </w:pPr>
          </w:p>
          <w:p w14:paraId="684C056C" w14:textId="2F9305ED" w:rsidR="00265C29" w:rsidRPr="00F566BF" w:rsidRDefault="00265C29" w:rsidP="00265C29">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1748B8">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F566BF" w:rsidDel="004B29A5" w14:paraId="68A217E3" w14:textId="77777777" w:rsidTr="00E53C12">
        <w:trPr>
          <w:tblCellSpacing w:w="7" w:type="dxa"/>
          <w:jc w:val="center"/>
        </w:trPr>
        <w:tc>
          <w:tcPr>
            <w:tcW w:w="0" w:type="auto"/>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BB4E23"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1748B8">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DE597" w14:textId="77777777" w:rsidR="00A1564A" w:rsidRDefault="00A1564A">
      <w:r>
        <w:separator/>
      </w:r>
    </w:p>
  </w:endnote>
  <w:endnote w:type="continuationSeparator" w:id="0">
    <w:p w14:paraId="25A47A5E" w14:textId="77777777" w:rsidR="00A1564A" w:rsidRDefault="00A1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49548" w14:textId="77777777" w:rsidR="00A1564A" w:rsidRDefault="00A1564A">
      <w:r>
        <w:separator/>
      </w:r>
    </w:p>
  </w:footnote>
  <w:footnote w:type="continuationSeparator" w:id="0">
    <w:p w14:paraId="1A4413CB" w14:textId="77777777" w:rsidR="00A1564A" w:rsidRDefault="00A1564A">
      <w:r>
        <w:continuationSeparator/>
      </w:r>
    </w:p>
  </w:footnote>
  <w:footnote w:id="1">
    <w:p w14:paraId="0C407555" w14:textId="7273BA69" w:rsidR="00F15FB2" w:rsidRPr="00837190" w:rsidRDefault="00F15FB2" w:rsidP="00837190">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3">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51107CF" w14:textId="7CA27306" w:rsidR="00F15FB2" w:rsidRPr="00954C1B" w:rsidRDefault="00F15FB2">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5">
    <w:p w14:paraId="5F63B7F5" w14:textId="77777777" w:rsidR="00562537" w:rsidRPr="004B72E3" w:rsidRDefault="00562537" w:rsidP="00562537">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F951E47" w14:textId="77777777" w:rsidR="00562537" w:rsidRPr="004B72E3" w:rsidRDefault="00562537" w:rsidP="00562537">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6B74F53" w14:textId="77777777" w:rsidR="00562537" w:rsidRPr="00A70EAF" w:rsidRDefault="00562537" w:rsidP="0056253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216B1293" w14:textId="77777777" w:rsidR="00562537" w:rsidRPr="001B25D3" w:rsidRDefault="00562537" w:rsidP="00562537">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23B448B4" w14:textId="77777777" w:rsidR="00562537" w:rsidRPr="001B25D3"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5655D6D0" w14:textId="77777777" w:rsidR="00562537" w:rsidRPr="001B25D3"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361ED6F5" w14:textId="77777777" w:rsidR="00562537" w:rsidRPr="00334EFB" w:rsidRDefault="00562537" w:rsidP="00562537">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7">
    <w:p w14:paraId="47E74725" w14:textId="77777777" w:rsidR="001723D3" w:rsidRPr="008519CC" w:rsidRDefault="001723D3" w:rsidP="001723D3">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0EA12532" w14:textId="77777777" w:rsidR="001723D3" w:rsidRPr="008519CC" w:rsidRDefault="001723D3" w:rsidP="001723D3">
      <w:pPr>
        <w:pStyle w:val="FootnoteText"/>
        <w:rPr>
          <w:rFonts w:ascii="Times New Roman" w:hAnsi="Times New Roman"/>
          <w:vertAlign w:val="superscript"/>
          <w:lang w:val="hy-AM"/>
        </w:rPr>
      </w:pPr>
    </w:p>
    <w:p w14:paraId="571C9EF8" w14:textId="77777777" w:rsidR="001723D3" w:rsidRPr="00A70EAF" w:rsidRDefault="001723D3" w:rsidP="001723D3">
      <w:pPr>
        <w:pStyle w:val="FootnoteText"/>
        <w:rPr>
          <w:rFonts w:asciiTheme="minorHAnsi" w:hAnsiTheme="minorHAnsi"/>
          <w:lang w:val="hy-AM"/>
        </w:rPr>
      </w:pPr>
    </w:p>
  </w:footnote>
  <w:footnote w:id="8">
    <w:p w14:paraId="2EDB7FEB" w14:textId="109E5BE9" w:rsidR="00F15FB2" w:rsidRPr="004F02AD" w:rsidRDefault="00F15FB2">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9">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0">
    <w:p w14:paraId="524D5786" w14:textId="77777777" w:rsidR="00A5045F" w:rsidRPr="001E7733" w:rsidRDefault="00A5045F" w:rsidP="00A5045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7C2399DA" w14:textId="77777777" w:rsidR="00A5045F" w:rsidRPr="0054162F" w:rsidDel="00856FDE" w:rsidRDefault="00A5045F" w:rsidP="00A5045F">
      <w:pPr>
        <w:pStyle w:val="FootnoteText"/>
        <w:rPr>
          <w:del w:id="9" w:author="User" w:date="2019-05-26T09:57:00Z"/>
          <w:i/>
          <w:color w:val="FF0000"/>
          <w:lang w:val="af-ZA"/>
        </w:rPr>
      </w:pPr>
    </w:p>
  </w:footnote>
  <w:footnote w:id="11">
    <w:p w14:paraId="589EF936" w14:textId="0C9C60A1" w:rsidR="00F15FB2" w:rsidRPr="00334EFB" w:rsidRDefault="00F15FB2"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2">
    <w:p w14:paraId="48811B7F" w14:textId="1255CD5A" w:rsidR="00334EFB" w:rsidRPr="00334EFB" w:rsidRDefault="00F15FB2"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334EFB" w:rsidRPr="00D66974" w:rsidRDefault="00334EF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F15FB2" w:rsidRPr="00C25873" w:rsidRDefault="00F15FB2">
      <w:pPr>
        <w:pStyle w:val="FootnoteText"/>
        <w:rPr>
          <w:rFonts w:asciiTheme="minorHAnsi" w:hAnsiTheme="minorHAnsi"/>
          <w:lang w:val="hy-AM"/>
        </w:rPr>
      </w:pPr>
    </w:p>
  </w:footnote>
  <w:footnote w:id="13">
    <w:p w14:paraId="3118507F" w14:textId="77777777" w:rsidR="00F15FB2" w:rsidRPr="00D40735" w:rsidRDefault="00F15FB2"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F15FB2" w:rsidRPr="00DF6AA5" w:rsidRDefault="00F15FB2" w:rsidP="00C25873">
      <w:pPr>
        <w:pStyle w:val="FootnoteText"/>
        <w:rPr>
          <w:rFonts w:ascii="Sylfaen" w:hAnsi="Sylfaen"/>
          <w:lang w:val="af-ZA"/>
        </w:rPr>
      </w:pPr>
    </w:p>
    <w:p w14:paraId="4E9B949D" w14:textId="5C7289AB" w:rsidR="00F15FB2" w:rsidRPr="00C25873" w:rsidRDefault="00F15FB2">
      <w:pPr>
        <w:pStyle w:val="FootnoteText"/>
        <w:rPr>
          <w:rFonts w:asciiTheme="minorHAnsi" w:hAnsiTheme="minorHAnsi"/>
          <w:lang w:val="af-ZA"/>
        </w:rPr>
      </w:pPr>
    </w:p>
  </w:footnote>
  <w:footnote w:id="14">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15">
    <w:p w14:paraId="50B463E2" w14:textId="5208C808" w:rsidR="00F15FB2" w:rsidRPr="00D66974" w:rsidRDefault="00F15FB2"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F15FB2" w:rsidRPr="00D66974" w:rsidRDefault="00F15FB2">
      <w:pPr>
        <w:pStyle w:val="FootnoteText"/>
        <w:rPr>
          <w:rFonts w:asciiTheme="minorHAnsi" w:hAnsiTheme="minorHAnsi"/>
          <w:lang w:val="hy-AM"/>
        </w:rPr>
      </w:pPr>
    </w:p>
  </w:footnote>
  <w:footnote w:id="16">
    <w:p w14:paraId="4E70C97F" w14:textId="77777777" w:rsidR="00713971" w:rsidRPr="00D66974" w:rsidRDefault="00713971" w:rsidP="00713971">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713971">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713971">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57EEF343" w14:textId="77777777" w:rsidR="00713971" w:rsidRPr="00D66974" w:rsidRDefault="00713971" w:rsidP="00713971">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17">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9">
    <w:p w14:paraId="3EF29434" w14:textId="77777777" w:rsidR="002676A1" w:rsidRPr="00CD51B9" w:rsidRDefault="002676A1" w:rsidP="002676A1">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w:t>
      </w:r>
      <w:r w:rsidRPr="0089524D">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7B2C56BE" w14:textId="77777777" w:rsidR="002676A1" w:rsidRPr="00D66974" w:rsidRDefault="002676A1" w:rsidP="002676A1">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EE2C4C"/>
    <w:multiLevelType w:val="hybridMultilevel"/>
    <w:tmpl w:val="58E492B0"/>
    <w:lvl w:ilvl="0" w:tplc="847AB60C">
      <w:start w:val="1"/>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95F79"/>
    <w:multiLevelType w:val="hybridMultilevel"/>
    <w:tmpl w:val="F4DC5D4E"/>
    <w:lvl w:ilvl="0" w:tplc="6D6EAB52">
      <w:start w:val="8"/>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05751998">
    <w:abstractNumId w:val="22"/>
  </w:num>
  <w:num w:numId="2" w16cid:durableId="447357259">
    <w:abstractNumId w:val="7"/>
  </w:num>
  <w:num w:numId="3" w16cid:durableId="1654873493">
    <w:abstractNumId w:val="19"/>
  </w:num>
  <w:num w:numId="4" w16cid:durableId="4065895">
    <w:abstractNumId w:val="14"/>
  </w:num>
  <w:num w:numId="5" w16cid:durableId="145365404">
    <w:abstractNumId w:val="24"/>
  </w:num>
  <w:num w:numId="6" w16cid:durableId="6832555">
    <w:abstractNumId w:val="22"/>
    <w:lvlOverride w:ilvl="0">
      <w:startOverride w:val="1"/>
    </w:lvlOverride>
    <w:lvlOverride w:ilvl="1"/>
    <w:lvlOverride w:ilvl="2"/>
    <w:lvlOverride w:ilvl="3"/>
    <w:lvlOverride w:ilvl="4"/>
    <w:lvlOverride w:ilvl="5"/>
    <w:lvlOverride w:ilvl="6"/>
    <w:lvlOverride w:ilvl="7"/>
    <w:lvlOverride w:ilvl="8"/>
  </w:num>
  <w:num w:numId="7" w16cid:durableId="1516646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739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236050">
    <w:abstractNumId w:val="16"/>
  </w:num>
  <w:num w:numId="10" w16cid:durableId="526990118">
    <w:abstractNumId w:val="4"/>
  </w:num>
  <w:num w:numId="11" w16cid:durableId="8069310">
    <w:abstractNumId w:val="6"/>
  </w:num>
  <w:num w:numId="12" w16cid:durableId="2127960336">
    <w:abstractNumId w:val="28"/>
  </w:num>
  <w:num w:numId="13" w16cid:durableId="1514688892">
    <w:abstractNumId w:val="25"/>
  </w:num>
  <w:num w:numId="14" w16cid:durableId="936139183">
    <w:abstractNumId w:val="10"/>
  </w:num>
  <w:num w:numId="15" w16cid:durableId="1047414752">
    <w:abstractNumId w:val="26"/>
  </w:num>
  <w:num w:numId="16" w16cid:durableId="1436709861">
    <w:abstractNumId w:val="13"/>
  </w:num>
  <w:num w:numId="17" w16cid:durableId="1234849157">
    <w:abstractNumId w:val="5"/>
  </w:num>
  <w:num w:numId="18" w16cid:durableId="1457410849">
    <w:abstractNumId w:val="1"/>
  </w:num>
  <w:num w:numId="19" w16cid:durableId="1750730640">
    <w:abstractNumId w:val="3"/>
  </w:num>
  <w:num w:numId="20" w16cid:durableId="1418477303">
    <w:abstractNumId w:val="2"/>
  </w:num>
  <w:num w:numId="21" w16cid:durableId="1110933106">
    <w:abstractNumId w:val="29"/>
  </w:num>
  <w:num w:numId="22" w16cid:durableId="1042630668">
    <w:abstractNumId w:val="27"/>
  </w:num>
  <w:num w:numId="23" w16cid:durableId="26108672">
    <w:abstractNumId w:val="23"/>
  </w:num>
  <w:num w:numId="24" w16cid:durableId="1534071707">
    <w:abstractNumId w:val="0"/>
  </w:num>
  <w:num w:numId="25" w16cid:durableId="466824890">
    <w:abstractNumId w:val="12"/>
  </w:num>
  <w:num w:numId="26" w16cid:durableId="1124928370">
    <w:abstractNumId w:val="15"/>
  </w:num>
  <w:num w:numId="27" w16cid:durableId="100078751">
    <w:abstractNumId w:val="21"/>
  </w:num>
  <w:num w:numId="28" w16cid:durableId="677193124">
    <w:abstractNumId w:val="9"/>
  </w:num>
  <w:num w:numId="29" w16cid:durableId="1776830023">
    <w:abstractNumId w:val="8"/>
  </w:num>
  <w:num w:numId="30" w16cid:durableId="974144258">
    <w:abstractNumId w:val="11"/>
  </w:num>
  <w:num w:numId="31" w16cid:durableId="15430175">
    <w:abstractNumId w:val="20"/>
  </w:num>
  <w:num w:numId="32" w16cid:durableId="295061701">
    <w:abstractNumId w:val="18"/>
  </w:num>
  <w:num w:numId="33" w16cid:durableId="28947678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167"/>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6603"/>
    <w:rsid w:val="000076A1"/>
    <w:rsid w:val="0000776B"/>
    <w:rsid w:val="00007E6F"/>
    <w:rsid w:val="0001095E"/>
    <w:rsid w:val="0001156A"/>
    <w:rsid w:val="00012347"/>
    <w:rsid w:val="00012E2C"/>
    <w:rsid w:val="00013093"/>
    <w:rsid w:val="000132F3"/>
    <w:rsid w:val="000133C7"/>
    <w:rsid w:val="00013C24"/>
    <w:rsid w:val="00014775"/>
    <w:rsid w:val="000149F3"/>
    <w:rsid w:val="00015E0D"/>
    <w:rsid w:val="00017159"/>
    <w:rsid w:val="00017484"/>
    <w:rsid w:val="00020229"/>
    <w:rsid w:val="000206DA"/>
    <w:rsid w:val="00020C83"/>
    <w:rsid w:val="00021831"/>
    <w:rsid w:val="00021C2E"/>
    <w:rsid w:val="0002288B"/>
    <w:rsid w:val="00023384"/>
    <w:rsid w:val="000238FE"/>
    <w:rsid w:val="000243C4"/>
    <w:rsid w:val="000246E6"/>
    <w:rsid w:val="000249BE"/>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3E09"/>
    <w:rsid w:val="0004473F"/>
    <w:rsid w:val="00044B82"/>
    <w:rsid w:val="00046BAC"/>
    <w:rsid w:val="00047327"/>
    <w:rsid w:val="0004759D"/>
    <w:rsid w:val="0005035B"/>
    <w:rsid w:val="00050F95"/>
    <w:rsid w:val="00051202"/>
    <w:rsid w:val="00051490"/>
    <w:rsid w:val="00051B7F"/>
    <w:rsid w:val="00052AF7"/>
    <w:rsid w:val="00052F61"/>
    <w:rsid w:val="000537FF"/>
    <w:rsid w:val="00053BFB"/>
    <w:rsid w:val="000545B4"/>
    <w:rsid w:val="000550DA"/>
    <w:rsid w:val="00055129"/>
    <w:rsid w:val="00055195"/>
    <w:rsid w:val="00055CC2"/>
    <w:rsid w:val="00055DF8"/>
    <w:rsid w:val="000563AA"/>
    <w:rsid w:val="00056516"/>
    <w:rsid w:val="00056AB4"/>
    <w:rsid w:val="00057264"/>
    <w:rsid w:val="000604CF"/>
    <w:rsid w:val="000608BA"/>
    <w:rsid w:val="00060FB1"/>
    <w:rsid w:val="00061C85"/>
    <w:rsid w:val="0006220B"/>
    <w:rsid w:val="0006311D"/>
    <w:rsid w:val="00063BE9"/>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6A2F"/>
    <w:rsid w:val="00077062"/>
    <w:rsid w:val="00077BB9"/>
    <w:rsid w:val="00080C4E"/>
    <w:rsid w:val="00080E73"/>
    <w:rsid w:val="00080EC6"/>
    <w:rsid w:val="000822C1"/>
    <w:rsid w:val="0008242E"/>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6F0"/>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07E"/>
    <w:rsid w:val="000E21E6"/>
    <w:rsid w:val="000E2416"/>
    <w:rsid w:val="000E2427"/>
    <w:rsid w:val="000E267C"/>
    <w:rsid w:val="000E2D7B"/>
    <w:rsid w:val="000E308B"/>
    <w:rsid w:val="000E3D1E"/>
    <w:rsid w:val="000E3F9A"/>
    <w:rsid w:val="000E426E"/>
    <w:rsid w:val="000E4BC2"/>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277B"/>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E1E"/>
    <w:rsid w:val="00122ED4"/>
    <w:rsid w:val="001242C4"/>
    <w:rsid w:val="00124461"/>
    <w:rsid w:val="00125AB7"/>
    <w:rsid w:val="001276C9"/>
    <w:rsid w:val="00127929"/>
    <w:rsid w:val="00130202"/>
    <w:rsid w:val="001305C6"/>
    <w:rsid w:val="00131E9C"/>
    <w:rsid w:val="001322B8"/>
    <w:rsid w:val="00132FA8"/>
    <w:rsid w:val="001330C0"/>
    <w:rsid w:val="00133A5A"/>
    <w:rsid w:val="00133A7E"/>
    <w:rsid w:val="00133CE4"/>
    <w:rsid w:val="00134D6E"/>
    <w:rsid w:val="00134DC5"/>
    <w:rsid w:val="00134E80"/>
    <w:rsid w:val="0013511F"/>
    <w:rsid w:val="001355F9"/>
    <w:rsid w:val="00135840"/>
    <w:rsid w:val="00136777"/>
    <w:rsid w:val="001369CB"/>
    <w:rsid w:val="001377BA"/>
    <w:rsid w:val="00137A5C"/>
    <w:rsid w:val="001402B5"/>
    <w:rsid w:val="001423E0"/>
    <w:rsid w:val="00142496"/>
    <w:rsid w:val="00142AC7"/>
    <w:rsid w:val="00143BD7"/>
    <w:rsid w:val="00143E8C"/>
    <w:rsid w:val="00144359"/>
    <w:rsid w:val="0014472E"/>
    <w:rsid w:val="00144F73"/>
    <w:rsid w:val="001458D6"/>
    <w:rsid w:val="00145CC3"/>
    <w:rsid w:val="001466E7"/>
    <w:rsid w:val="00147432"/>
    <w:rsid w:val="00147CD0"/>
    <w:rsid w:val="00147F14"/>
    <w:rsid w:val="00150CBE"/>
    <w:rsid w:val="001514D1"/>
    <w:rsid w:val="001515DE"/>
    <w:rsid w:val="001522CE"/>
    <w:rsid w:val="00152564"/>
    <w:rsid w:val="00153A85"/>
    <w:rsid w:val="00153C87"/>
    <w:rsid w:val="001557AE"/>
    <w:rsid w:val="001557F7"/>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39A0"/>
    <w:rsid w:val="0016454D"/>
    <w:rsid w:val="00164BBC"/>
    <w:rsid w:val="0016519F"/>
    <w:rsid w:val="001669C1"/>
    <w:rsid w:val="001679A6"/>
    <w:rsid w:val="00170E7F"/>
    <w:rsid w:val="001723D3"/>
    <w:rsid w:val="001724D7"/>
    <w:rsid w:val="00172BD7"/>
    <w:rsid w:val="001732FB"/>
    <w:rsid w:val="001748B8"/>
    <w:rsid w:val="00174FE1"/>
    <w:rsid w:val="00175F8F"/>
    <w:rsid w:val="00175FDC"/>
    <w:rsid w:val="001763F5"/>
    <w:rsid w:val="00176A38"/>
    <w:rsid w:val="00176A92"/>
    <w:rsid w:val="00177245"/>
    <w:rsid w:val="00177A5C"/>
    <w:rsid w:val="00177D71"/>
    <w:rsid w:val="001808AF"/>
    <w:rsid w:val="00180EB9"/>
    <w:rsid w:val="00180EE9"/>
    <w:rsid w:val="00181085"/>
    <w:rsid w:val="001815E5"/>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87E9C"/>
    <w:rsid w:val="00191D5F"/>
    <w:rsid w:val="001923C2"/>
    <w:rsid w:val="00192606"/>
    <w:rsid w:val="00192A1F"/>
    <w:rsid w:val="0019305C"/>
    <w:rsid w:val="001932A7"/>
    <w:rsid w:val="00193871"/>
    <w:rsid w:val="00193F14"/>
    <w:rsid w:val="0019419E"/>
    <w:rsid w:val="00194598"/>
    <w:rsid w:val="00194DBD"/>
    <w:rsid w:val="00195835"/>
    <w:rsid w:val="00195F24"/>
    <w:rsid w:val="00196487"/>
    <w:rsid w:val="0019731E"/>
    <w:rsid w:val="001A0B80"/>
    <w:rsid w:val="001A23A6"/>
    <w:rsid w:val="001A2579"/>
    <w:rsid w:val="001A2F72"/>
    <w:rsid w:val="001A3FEC"/>
    <w:rsid w:val="001A43A4"/>
    <w:rsid w:val="001A48BE"/>
    <w:rsid w:val="001A4EF7"/>
    <w:rsid w:val="001A5BC8"/>
    <w:rsid w:val="001A5C02"/>
    <w:rsid w:val="001B078F"/>
    <w:rsid w:val="001B0D9A"/>
    <w:rsid w:val="001B1370"/>
    <w:rsid w:val="001B1D23"/>
    <w:rsid w:val="001B1FC4"/>
    <w:rsid w:val="001B21A3"/>
    <w:rsid w:val="001B25D3"/>
    <w:rsid w:val="001B37D2"/>
    <w:rsid w:val="001B45A9"/>
    <w:rsid w:val="001B478E"/>
    <w:rsid w:val="001B4854"/>
    <w:rsid w:val="001B50B6"/>
    <w:rsid w:val="001B6FCF"/>
    <w:rsid w:val="001B7682"/>
    <w:rsid w:val="001B7698"/>
    <w:rsid w:val="001C07C6"/>
    <w:rsid w:val="001C0849"/>
    <w:rsid w:val="001C0888"/>
    <w:rsid w:val="001C0B2D"/>
    <w:rsid w:val="001C129D"/>
    <w:rsid w:val="001C267B"/>
    <w:rsid w:val="001C3D83"/>
    <w:rsid w:val="001C3F6C"/>
    <w:rsid w:val="001C4C2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65A"/>
    <w:rsid w:val="001E2794"/>
    <w:rsid w:val="001E2814"/>
    <w:rsid w:val="001E55B2"/>
    <w:rsid w:val="001E5866"/>
    <w:rsid w:val="001E7733"/>
    <w:rsid w:val="001F0335"/>
    <w:rsid w:val="001F0371"/>
    <w:rsid w:val="001F0598"/>
    <w:rsid w:val="001F0C96"/>
    <w:rsid w:val="001F103C"/>
    <w:rsid w:val="001F14C3"/>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39AC"/>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5C40"/>
    <w:rsid w:val="00217710"/>
    <w:rsid w:val="00220491"/>
    <w:rsid w:val="00220674"/>
    <w:rsid w:val="00220ACB"/>
    <w:rsid w:val="00220C7C"/>
    <w:rsid w:val="00221608"/>
    <w:rsid w:val="002218FE"/>
    <w:rsid w:val="00221D5F"/>
    <w:rsid w:val="00224049"/>
    <w:rsid w:val="002240AB"/>
    <w:rsid w:val="002250D8"/>
    <w:rsid w:val="0022515E"/>
    <w:rsid w:val="002252CD"/>
    <w:rsid w:val="002259EC"/>
    <w:rsid w:val="00226412"/>
    <w:rsid w:val="00227308"/>
    <w:rsid w:val="002273AD"/>
    <w:rsid w:val="0022770A"/>
    <w:rsid w:val="002277A6"/>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543B"/>
    <w:rsid w:val="0024636C"/>
    <w:rsid w:val="002464D0"/>
    <w:rsid w:val="00246F46"/>
    <w:rsid w:val="00247190"/>
    <w:rsid w:val="0025145E"/>
    <w:rsid w:val="00251E84"/>
    <w:rsid w:val="002520B1"/>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C29"/>
    <w:rsid w:val="00265D18"/>
    <w:rsid w:val="002665A4"/>
    <w:rsid w:val="002676A1"/>
    <w:rsid w:val="002679BE"/>
    <w:rsid w:val="00270051"/>
    <w:rsid w:val="0027052A"/>
    <w:rsid w:val="00270AF6"/>
    <w:rsid w:val="00270D59"/>
    <w:rsid w:val="00271D91"/>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CAB"/>
    <w:rsid w:val="00277F14"/>
    <w:rsid w:val="0028014C"/>
    <w:rsid w:val="00280DE2"/>
    <w:rsid w:val="00280E91"/>
    <w:rsid w:val="00281740"/>
    <w:rsid w:val="00281D16"/>
    <w:rsid w:val="00283198"/>
    <w:rsid w:val="002836C2"/>
    <w:rsid w:val="00283E26"/>
    <w:rsid w:val="00283F0A"/>
    <w:rsid w:val="00284468"/>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DFB"/>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48"/>
    <w:rsid w:val="002C4DBF"/>
    <w:rsid w:val="002C5AB8"/>
    <w:rsid w:val="002C6CF7"/>
    <w:rsid w:val="002C7037"/>
    <w:rsid w:val="002C71F6"/>
    <w:rsid w:val="002D02FE"/>
    <w:rsid w:val="002D1AAA"/>
    <w:rsid w:val="002D20E8"/>
    <w:rsid w:val="002D236D"/>
    <w:rsid w:val="002D3C61"/>
    <w:rsid w:val="002D4250"/>
    <w:rsid w:val="002D4575"/>
    <w:rsid w:val="002D4DC4"/>
    <w:rsid w:val="002D5C3F"/>
    <w:rsid w:val="002D5CF0"/>
    <w:rsid w:val="002D601F"/>
    <w:rsid w:val="002D68D4"/>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C15"/>
    <w:rsid w:val="00305E59"/>
    <w:rsid w:val="00305F6D"/>
    <w:rsid w:val="003064D4"/>
    <w:rsid w:val="00307237"/>
    <w:rsid w:val="00307F3C"/>
    <w:rsid w:val="003101E4"/>
    <w:rsid w:val="0031086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66C"/>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9E6"/>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642"/>
    <w:rsid w:val="003956CC"/>
    <w:rsid w:val="00395D6D"/>
    <w:rsid w:val="0039646A"/>
    <w:rsid w:val="00396D60"/>
    <w:rsid w:val="00396F13"/>
    <w:rsid w:val="003972CC"/>
    <w:rsid w:val="00397DC0"/>
    <w:rsid w:val="003A0A31"/>
    <w:rsid w:val="003A145D"/>
    <w:rsid w:val="003A17B2"/>
    <w:rsid w:val="003A2BE0"/>
    <w:rsid w:val="003A36DD"/>
    <w:rsid w:val="003A377C"/>
    <w:rsid w:val="003A5049"/>
    <w:rsid w:val="003A5533"/>
    <w:rsid w:val="003A558E"/>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3AEB"/>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5E"/>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CA2"/>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8BB"/>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5B84"/>
    <w:rsid w:val="004A691D"/>
    <w:rsid w:val="004A712A"/>
    <w:rsid w:val="004A7722"/>
    <w:rsid w:val="004B0A7C"/>
    <w:rsid w:val="004B2363"/>
    <w:rsid w:val="004B24A0"/>
    <w:rsid w:val="004B28E1"/>
    <w:rsid w:val="004B29B7"/>
    <w:rsid w:val="004B2F56"/>
    <w:rsid w:val="004B383E"/>
    <w:rsid w:val="004B4580"/>
    <w:rsid w:val="004B5522"/>
    <w:rsid w:val="004B59FC"/>
    <w:rsid w:val="004B61C2"/>
    <w:rsid w:val="004B6A3E"/>
    <w:rsid w:val="004B6D52"/>
    <w:rsid w:val="004B7B69"/>
    <w:rsid w:val="004B7C9F"/>
    <w:rsid w:val="004C090C"/>
    <w:rsid w:val="004C17D2"/>
    <w:rsid w:val="004C1D9B"/>
    <w:rsid w:val="004C217A"/>
    <w:rsid w:val="004C289B"/>
    <w:rsid w:val="004C35CD"/>
    <w:rsid w:val="004C3803"/>
    <w:rsid w:val="004C5289"/>
    <w:rsid w:val="004C5CE8"/>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734"/>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3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2FF"/>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4FB7"/>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2D2"/>
    <w:rsid w:val="00515ADC"/>
    <w:rsid w:val="005162B1"/>
    <w:rsid w:val="005167C7"/>
    <w:rsid w:val="00516DDC"/>
    <w:rsid w:val="005170F3"/>
    <w:rsid w:val="00520884"/>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32"/>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3A5"/>
    <w:rsid w:val="00551E0E"/>
    <w:rsid w:val="00551E52"/>
    <w:rsid w:val="005525A4"/>
    <w:rsid w:val="00552D6E"/>
    <w:rsid w:val="005538A6"/>
    <w:rsid w:val="00553DFD"/>
    <w:rsid w:val="00556113"/>
    <w:rsid w:val="0055623A"/>
    <w:rsid w:val="005563D9"/>
    <w:rsid w:val="00557E3D"/>
    <w:rsid w:val="00560961"/>
    <w:rsid w:val="00561C56"/>
    <w:rsid w:val="005624A7"/>
    <w:rsid w:val="00562537"/>
    <w:rsid w:val="00562EB1"/>
    <w:rsid w:val="0056302C"/>
    <w:rsid w:val="00563192"/>
    <w:rsid w:val="0056331A"/>
    <w:rsid w:val="005639B0"/>
    <w:rsid w:val="00564308"/>
    <w:rsid w:val="00564604"/>
    <w:rsid w:val="00564FB7"/>
    <w:rsid w:val="00565307"/>
    <w:rsid w:val="00565FDC"/>
    <w:rsid w:val="0056625A"/>
    <w:rsid w:val="00566462"/>
    <w:rsid w:val="00566FD6"/>
    <w:rsid w:val="00567040"/>
    <w:rsid w:val="005670AA"/>
    <w:rsid w:val="00567A10"/>
    <w:rsid w:val="005716B8"/>
    <w:rsid w:val="00571702"/>
    <w:rsid w:val="00571A83"/>
    <w:rsid w:val="00571F29"/>
    <w:rsid w:val="00572B9A"/>
    <w:rsid w:val="005739AB"/>
    <w:rsid w:val="00574CD1"/>
    <w:rsid w:val="005754F7"/>
    <w:rsid w:val="00575C75"/>
    <w:rsid w:val="00576013"/>
    <w:rsid w:val="00576FA9"/>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653"/>
    <w:rsid w:val="005900F2"/>
    <w:rsid w:val="005918A4"/>
    <w:rsid w:val="00592A50"/>
    <w:rsid w:val="005939DE"/>
    <w:rsid w:val="0059404D"/>
    <w:rsid w:val="0059461B"/>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3BB"/>
    <w:rsid w:val="005B67B3"/>
    <w:rsid w:val="005B6B3E"/>
    <w:rsid w:val="005B7350"/>
    <w:rsid w:val="005B73A1"/>
    <w:rsid w:val="005B7DB1"/>
    <w:rsid w:val="005C1C00"/>
    <w:rsid w:val="005C4C12"/>
    <w:rsid w:val="005C6159"/>
    <w:rsid w:val="005C6BE8"/>
    <w:rsid w:val="005C6C80"/>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5E00"/>
    <w:rsid w:val="005E65D1"/>
    <w:rsid w:val="005E6606"/>
    <w:rsid w:val="005E6D42"/>
    <w:rsid w:val="005E7094"/>
    <w:rsid w:val="005E79C4"/>
    <w:rsid w:val="005E7CE7"/>
    <w:rsid w:val="005F1793"/>
    <w:rsid w:val="005F1B96"/>
    <w:rsid w:val="005F1DBB"/>
    <w:rsid w:val="005F1F95"/>
    <w:rsid w:val="005F25D1"/>
    <w:rsid w:val="005F34F7"/>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6D4F"/>
    <w:rsid w:val="006175DC"/>
    <w:rsid w:val="00617A6E"/>
    <w:rsid w:val="00620934"/>
    <w:rsid w:val="00620AB7"/>
    <w:rsid w:val="00620E3B"/>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94B"/>
    <w:rsid w:val="00632618"/>
    <w:rsid w:val="00632813"/>
    <w:rsid w:val="0063292B"/>
    <w:rsid w:val="00633389"/>
    <w:rsid w:val="00633E1E"/>
    <w:rsid w:val="006340E0"/>
    <w:rsid w:val="00634DC9"/>
    <w:rsid w:val="00635B42"/>
    <w:rsid w:val="00635D52"/>
    <w:rsid w:val="0063664D"/>
    <w:rsid w:val="00637DAB"/>
    <w:rsid w:val="00641A7F"/>
    <w:rsid w:val="00641AD5"/>
    <w:rsid w:val="00641F67"/>
    <w:rsid w:val="00642EFE"/>
    <w:rsid w:val="00643D6C"/>
    <w:rsid w:val="00644CE2"/>
    <w:rsid w:val="00647B5C"/>
    <w:rsid w:val="00650073"/>
    <w:rsid w:val="00650458"/>
    <w:rsid w:val="006505D2"/>
    <w:rsid w:val="00650682"/>
    <w:rsid w:val="006507FA"/>
    <w:rsid w:val="00650D3A"/>
    <w:rsid w:val="00651408"/>
    <w:rsid w:val="00651479"/>
    <w:rsid w:val="00651E02"/>
    <w:rsid w:val="006521E5"/>
    <w:rsid w:val="00653219"/>
    <w:rsid w:val="00654ADD"/>
    <w:rsid w:val="00654D3D"/>
    <w:rsid w:val="00655E71"/>
    <w:rsid w:val="00655EBD"/>
    <w:rsid w:val="006568C9"/>
    <w:rsid w:val="00657DDC"/>
    <w:rsid w:val="00657F32"/>
    <w:rsid w:val="006607D5"/>
    <w:rsid w:val="006608AD"/>
    <w:rsid w:val="006618DE"/>
    <w:rsid w:val="00662084"/>
    <w:rsid w:val="00662165"/>
    <w:rsid w:val="00662623"/>
    <w:rsid w:val="0066349B"/>
    <w:rsid w:val="0066561A"/>
    <w:rsid w:val="006657A3"/>
    <w:rsid w:val="006657EE"/>
    <w:rsid w:val="00666907"/>
    <w:rsid w:val="00667A56"/>
    <w:rsid w:val="0067014B"/>
    <w:rsid w:val="00670CEB"/>
    <w:rsid w:val="0067102D"/>
    <w:rsid w:val="00671A82"/>
    <w:rsid w:val="0067229B"/>
    <w:rsid w:val="006726D9"/>
    <w:rsid w:val="00672E7B"/>
    <w:rsid w:val="0067579A"/>
    <w:rsid w:val="00675B71"/>
    <w:rsid w:val="00676178"/>
    <w:rsid w:val="00677658"/>
    <w:rsid w:val="00677C72"/>
    <w:rsid w:val="00680A96"/>
    <w:rsid w:val="006818C6"/>
    <w:rsid w:val="00685962"/>
    <w:rsid w:val="00685A30"/>
    <w:rsid w:val="00685C48"/>
    <w:rsid w:val="0068702A"/>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EE1"/>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0EA3"/>
    <w:rsid w:val="006B1E29"/>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39A"/>
    <w:rsid w:val="006C679A"/>
    <w:rsid w:val="006C76D9"/>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863"/>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654"/>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5B1B"/>
    <w:rsid w:val="00706A4E"/>
    <w:rsid w:val="0070731F"/>
    <w:rsid w:val="00707B86"/>
    <w:rsid w:val="007117F5"/>
    <w:rsid w:val="00712311"/>
    <w:rsid w:val="00712DB8"/>
    <w:rsid w:val="007130E0"/>
    <w:rsid w:val="007131F4"/>
    <w:rsid w:val="00713971"/>
    <w:rsid w:val="00714C96"/>
    <w:rsid w:val="007154FC"/>
    <w:rsid w:val="00715EE8"/>
    <w:rsid w:val="00716711"/>
    <w:rsid w:val="0071687B"/>
    <w:rsid w:val="0071689A"/>
    <w:rsid w:val="00716F47"/>
    <w:rsid w:val="007204FD"/>
    <w:rsid w:val="00721029"/>
    <w:rsid w:val="007210AC"/>
    <w:rsid w:val="007212CC"/>
    <w:rsid w:val="0072168C"/>
    <w:rsid w:val="00721CBC"/>
    <w:rsid w:val="007224D2"/>
    <w:rsid w:val="00722665"/>
    <w:rsid w:val="00722E39"/>
    <w:rsid w:val="00723462"/>
    <w:rsid w:val="007248F1"/>
    <w:rsid w:val="00725ED3"/>
    <w:rsid w:val="007268F5"/>
    <w:rsid w:val="007317F3"/>
    <w:rsid w:val="00731BD1"/>
    <w:rsid w:val="00731D26"/>
    <w:rsid w:val="00734A13"/>
    <w:rsid w:val="00735365"/>
    <w:rsid w:val="007367E3"/>
    <w:rsid w:val="00736A43"/>
    <w:rsid w:val="00737986"/>
    <w:rsid w:val="00737B2F"/>
    <w:rsid w:val="00737D93"/>
    <w:rsid w:val="00740919"/>
    <w:rsid w:val="0074145B"/>
    <w:rsid w:val="00741C3D"/>
    <w:rsid w:val="007431AB"/>
    <w:rsid w:val="0074334C"/>
    <w:rsid w:val="00743CC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75"/>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CE6"/>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1BD6"/>
    <w:rsid w:val="0080211F"/>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D37"/>
    <w:rsid w:val="00824F68"/>
    <w:rsid w:val="008251F9"/>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200"/>
    <w:rsid w:val="00866527"/>
    <w:rsid w:val="008675D7"/>
    <w:rsid w:val="00867987"/>
    <w:rsid w:val="008702CB"/>
    <w:rsid w:val="0087155D"/>
    <w:rsid w:val="008718B2"/>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0F06"/>
    <w:rsid w:val="008A120F"/>
    <w:rsid w:val="008A1E8D"/>
    <w:rsid w:val="008A24FA"/>
    <w:rsid w:val="008A2FF1"/>
    <w:rsid w:val="008A345D"/>
    <w:rsid w:val="008A3652"/>
    <w:rsid w:val="008A3C43"/>
    <w:rsid w:val="008A403C"/>
    <w:rsid w:val="008A4DA3"/>
    <w:rsid w:val="008A56AD"/>
    <w:rsid w:val="008A5CEA"/>
    <w:rsid w:val="008A6803"/>
    <w:rsid w:val="008A73D0"/>
    <w:rsid w:val="008A7905"/>
    <w:rsid w:val="008B05C1"/>
    <w:rsid w:val="008B12AF"/>
    <w:rsid w:val="008B1605"/>
    <w:rsid w:val="008B1B4F"/>
    <w:rsid w:val="008B32AF"/>
    <w:rsid w:val="008B3888"/>
    <w:rsid w:val="008B4DB1"/>
    <w:rsid w:val="008B4F5C"/>
    <w:rsid w:val="008B4FDA"/>
    <w:rsid w:val="008B56CC"/>
    <w:rsid w:val="008B5D89"/>
    <w:rsid w:val="008B6255"/>
    <w:rsid w:val="008B73CD"/>
    <w:rsid w:val="008C0E12"/>
    <w:rsid w:val="008C17DA"/>
    <w:rsid w:val="008C2DF3"/>
    <w:rsid w:val="008C343E"/>
    <w:rsid w:val="008C353D"/>
    <w:rsid w:val="008C417C"/>
    <w:rsid w:val="008C5FC1"/>
    <w:rsid w:val="008C64C6"/>
    <w:rsid w:val="008C6A37"/>
    <w:rsid w:val="008C6A78"/>
    <w:rsid w:val="008C750C"/>
    <w:rsid w:val="008C7A16"/>
    <w:rsid w:val="008D0121"/>
    <w:rsid w:val="008D0D48"/>
    <w:rsid w:val="008D0FB6"/>
    <w:rsid w:val="008D11AA"/>
    <w:rsid w:val="008D1746"/>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CE8"/>
    <w:rsid w:val="008F1323"/>
    <w:rsid w:val="008F13BF"/>
    <w:rsid w:val="008F2365"/>
    <w:rsid w:val="008F2B76"/>
    <w:rsid w:val="008F409E"/>
    <w:rsid w:val="008F527F"/>
    <w:rsid w:val="008F6B74"/>
    <w:rsid w:val="008F78BE"/>
    <w:rsid w:val="008F7A2B"/>
    <w:rsid w:val="00902BB9"/>
    <w:rsid w:val="00902D0C"/>
    <w:rsid w:val="009030CA"/>
    <w:rsid w:val="00903778"/>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84"/>
    <w:rsid w:val="0092445C"/>
    <w:rsid w:val="00926875"/>
    <w:rsid w:val="00930ACA"/>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3CA"/>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766"/>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6EE0"/>
    <w:rsid w:val="009771B9"/>
    <w:rsid w:val="009775DB"/>
    <w:rsid w:val="0098011A"/>
    <w:rsid w:val="009813C4"/>
    <w:rsid w:val="00981540"/>
    <w:rsid w:val="00981CC0"/>
    <w:rsid w:val="0098244A"/>
    <w:rsid w:val="00982655"/>
    <w:rsid w:val="009833F1"/>
    <w:rsid w:val="0098370E"/>
    <w:rsid w:val="00983AF5"/>
    <w:rsid w:val="00984456"/>
    <w:rsid w:val="00984BDB"/>
    <w:rsid w:val="00985291"/>
    <w:rsid w:val="009875D7"/>
    <w:rsid w:val="00987E76"/>
    <w:rsid w:val="0099029A"/>
    <w:rsid w:val="009902F8"/>
    <w:rsid w:val="00990375"/>
    <w:rsid w:val="00990561"/>
    <w:rsid w:val="00990C42"/>
    <w:rsid w:val="009911F4"/>
    <w:rsid w:val="00993191"/>
    <w:rsid w:val="00993B84"/>
    <w:rsid w:val="00994587"/>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1CA"/>
    <w:rsid w:val="009F05A6"/>
    <w:rsid w:val="009F0660"/>
    <w:rsid w:val="009F06BA"/>
    <w:rsid w:val="009F079F"/>
    <w:rsid w:val="009F18D0"/>
    <w:rsid w:val="009F1FF7"/>
    <w:rsid w:val="009F21B2"/>
    <w:rsid w:val="009F337A"/>
    <w:rsid w:val="009F4638"/>
    <w:rsid w:val="009F5D9B"/>
    <w:rsid w:val="009F64A7"/>
    <w:rsid w:val="009F720A"/>
    <w:rsid w:val="009F7683"/>
    <w:rsid w:val="009F7C54"/>
    <w:rsid w:val="009F7D78"/>
    <w:rsid w:val="00A00BCA"/>
    <w:rsid w:val="00A00E74"/>
    <w:rsid w:val="00A0285A"/>
    <w:rsid w:val="00A04DB0"/>
    <w:rsid w:val="00A05927"/>
    <w:rsid w:val="00A05A2F"/>
    <w:rsid w:val="00A0752B"/>
    <w:rsid w:val="00A07A6D"/>
    <w:rsid w:val="00A10D1E"/>
    <w:rsid w:val="00A10D1F"/>
    <w:rsid w:val="00A112E2"/>
    <w:rsid w:val="00A1152B"/>
    <w:rsid w:val="00A11B63"/>
    <w:rsid w:val="00A11BD0"/>
    <w:rsid w:val="00A11F49"/>
    <w:rsid w:val="00A12260"/>
    <w:rsid w:val="00A1295D"/>
    <w:rsid w:val="00A12A5E"/>
    <w:rsid w:val="00A12C95"/>
    <w:rsid w:val="00A12CCC"/>
    <w:rsid w:val="00A14ED9"/>
    <w:rsid w:val="00A150A9"/>
    <w:rsid w:val="00A1564A"/>
    <w:rsid w:val="00A1623D"/>
    <w:rsid w:val="00A16F0B"/>
    <w:rsid w:val="00A20B69"/>
    <w:rsid w:val="00A222D7"/>
    <w:rsid w:val="00A22548"/>
    <w:rsid w:val="00A22EB5"/>
    <w:rsid w:val="00A237E1"/>
    <w:rsid w:val="00A24827"/>
    <w:rsid w:val="00A249DB"/>
    <w:rsid w:val="00A24DA5"/>
    <w:rsid w:val="00A24F80"/>
    <w:rsid w:val="00A2572F"/>
    <w:rsid w:val="00A269D3"/>
    <w:rsid w:val="00A27FAF"/>
    <w:rsid w:val="00A3062D"/>
    <w:rsid w:val="00A30B3F"/>
    <w:rsid w:val="00A3101A"/>
    <w:rsid w:val="00A3156D"/>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178"/>
    <w:rsid w:val="00A45662"/>
    <w:rsid w:val="00A45946"/>
    <w:rsid w:val="00A45D0A"/>
    <w:rsid w:val="00A46501"/>
    <w:rsid w:val="00A4729F"/>
    <w:rsid w:val="00A5045F"/>
    <w:rsid w:val="00A5050E"/>
    <w:rsid w:val="00A51B73"/>
    <w:rsid w:val="00A51D7C"/>
    <w:rsid w:val="00A52061"/>
    <w:rsid w:val="00A52210"/>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7DA"/>
    <w:rsid w:val="00A66ABD"/>
    <w:rsid w:val="00A6756D"/>
    <w:rsid w:val="00A67723"/>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9D4"/>
    <w:rsid w:val="00A905A7"/>
    <w:rsid w:val="00A921FF"/>
    <w:rsid w:val="00A93710"/>
    <w:rsid w:val="00A9429C"/>
    <w:rsid w:val="00A95A88"/>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439"/>
    <w:rsid w:val="00AB2618"/>
    <w:rsid w:val="00AB2648"/>
    <w:rsid w:val="00AB3FFE"/>
    <w:rsid w:val="00AB48CD"/>
    <w:rsid w:val="00AB5AF2"/>
    <w:rsid w:val="00AB5D5B"/>
    <w:rsid w:val="00AB5E50"/>
    <w:rsid w:val="00AB64C0"/>
    <w:rsid w:val="00AB6EFD"/>
    <w:rsid w:val="00AB71E2"/>
    <w:rsid w:val="00AB77E2"/>
    <w:rsid w:val="00AB7D2E"/>
    <w:rsid w:val="00AC014F"/>
    <w:rsid w:val="00AC018F"/>
    <w:rsid w:val="00AC082E"/>
    <w:rsid w:val="00AC12AD"/>
    <w:rsid w:val="00AC1B9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9CE"/>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6C3"/>
    <w:rsid w:val="00AF2710"/>
    <w:rsid w:val="00AF27D0"/>
    <w:rsid w:val="00AF3D6A"/>
    <w:rsid w:val="00AF41B3"/>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6F21"/>
    <w:rsid w:val="00B176AF"/>
    <w:rsid w:val="00B2066D"/>
    <w:rsid w:val="00B21689"/>
    <w:rsid w:val="00B217A5"/>
    <w:rsid w:val="00B21B35"/>
    <w:rsid w:val="00B2228B"/>
    <w:rsid w:val="00B2283B"/>
    <w:rsid w:val="00B22AE3"/>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4B02"/>
    <w:rsid w:val="00B36E56"/>
    <w:rsid w:val="00B37250"/>
    <w:rsid w:val="00B40121"/>
    <w:rsid w:val="00B40233"/>
    <w:rsid w:val="00B413A8"/>
    <w:rsid w:val="00B425F0"/>
    <w:rsid w:val="00B430C1"/>
    <w:rsid w:val="00B4364F"/>
    <w:rsid w:val="00B43EE5"/>
    <w:rsid w:val="00B4401A"/>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3F46"/>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251C"/>
    <w:rsid w:val="00B834EF"/>
    <w:rsid w:val="00B836ED"/>
    <w:rsid w:val="00B83C84"/>
    <w:rsid w:val="00B84296"/>
    <w:rsid w:val="00B8477A"/>
    <w:rsid w:val="00B84F37"/>
    <w:rsid w:val="00B853BF"/>
    <w:rsid w:val="00B857D4"/>
    <w:rsid w:val="00B8636F"/>
    <w:rsid w:val="00B86BCB"/>
    <w:rsid w:val="00B87EE8"/>
    <w:rsid w:val="00B9100A"/>
    <w:rsid w:val="00B925B0"/>
    <w:rsid w:val="00B941D0"/>
    <w:rsid w:val="00B95FE0"/>
    <w:rsid w:val="00B964A0"/>
    <w:rsid w:val="00B96B73"/>
    <w:rsid w:val="00B97237"/>
    <w:rsid w:val="00B975FA"/>
    <w:rsid w:val="00B9796D"/>
    <w:rsid w:val="00B97D91"/>
    <w:rsid w:val="00BA10E4"/>
    <w:rsid w:val="00BA171F"/>
    <w:rsid w:val="00BA3554"/>
    <w:rsid w:val="00BA5D9A"/>
    <w:rsid w:val="00BA632C"/>
    <w:rsid w:val="00BA64B8"/>
    <w:rsid w:val="00BA6543"/>
    <w:rsid w:val="00BA656E"/>
    <w:rsid w:val="00BB1A5D"/>
    <w:rsid w:val="00BB1C9B"/>
    <w:rsid w:val="00BB3575"/>
    <w:rsid w:val="00BB4ADD"/>
    <w:rsid w:val="00BB4E23"/>
    <w:rsid w:val="00BB500A"/>
    <w:rsid w:val="00BB52F9"/>
    <w:rsid w:val="00BB5B35"/>
    <w:rsid w:val="00BB5B81"/>
    <w:rsid w:val="00BB5F0B"/>
    <w:rsid w:val="00BB682B"/>
    <w:rsid w:val="00BB6EAD"/>
    <w:rsid w:val="00BC0648"/>
    <w:rsid w:val="00BC0BAC"/>
    <w:rsid w:val="00BC1555"/>
    <w:rsid w:val="00BC1804"/>
    <w:rsid w:val="00BC2255"/>
    <w:rsid w:val="00BC256B"/>
    <w:rsid w:val="00BC354F"/>
    <w:rsid w:val="00BC3E66"/>
    <w:rsid w:val="00BC44EB"/>
    <w:rsid w:val="00BC4594"/>
    <w:rsid w:val="00BC6493"/>
    <w:rsid w:val="00BC6807"/>
    <w:rsid w:val="00BC6E1C"/>
    <w:rsid w:val="00BC6EE1"/>
    <w:rsid w:val="00BC6FA9"/>
    <w:rsid w:val="00BC723A"/>
    <w:rsid w:val="00BD0588"/>
    <w:rsid w:val="00BD0D0A"/>
    <w:rsid w:val="00BD1B59"/>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2CC8"/>
    <w:rsid w:val="00C03431"/>
    <w:rsid w:val="00C03509"/>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29B4"/>
    <w:rsid w:val="00C343BF"/>
    <w:rsid w:val="00C34414"/>
    <w:rsid w:val="00C3484C"/>
    <w:rsid w:val="00C35169"/>
    <w:rsid w:val="00C358EA"/>
    <w:rsid w:val="00C364E8"/>
    <w:rsid w:val="00C375F2"/>
    <w:rsid w:val="00C3797F"/>
    <w:rsid w:val="00C4095B"/>
    <w:rsid w:val="00C43213"/>
    <w:rsid w:val="00C4327F"/>
    <w:rsid w:val="00C43524"/>
    <w:rsid w:val="00C435DD"/>
    <w:rsid w:val="00C4379C"/>
    <w:rsid w:val="00C4487D"/>
    <w:rsid w:val="00C45620"/>
    <w:rsid w:val="00C4593E"/>
    <w:rsid w:val="00C464BA"/>
    <w:rsid w:val="00C467B9"/>
    <w:rsid w:val="00C46CE0"/>
    <w:rsid w:val="00C47611"/>
    <w:rsid w:val="00C4795F"/>
    <w:rsid w:val="00C47D72"/>
    <w:rsid w:val="00C50C57"/>
    <w:rsid w:val="00C50D71"/>
    <w:rsid w:val="00C50D83"/>
    <w:rsid w:val="00C51512"/>
    <w:rsid w:val="00C527F9"/>
    <w:rsid w:val="00C53926"/>
    <w:rsid w:val="00C53D1C"/>
    <w:rsid w:val="00C54CEE"/>
    <w:rsid w:val="00C5664D"/>
    <w:rsid w:val="00C56BBA"/>
    <w:rsid w:val="00C57D7E"/>
    <w:rsid w:val="00C602DA"/>
    <w:rsid w:val="00C6056C"/>
    <w:rsid w:val="00C611EE"/>
    <w:rsid w:val="00C6256F"/>
    <w:rsid w:val="00C6329E"/>
    <w:rsid w:val="00C63E1C"/>
    <w:rsid w:val="00C6467B"/>
    <w:rsid w:val="00C647D8"/>
    <w:rsid w:val="00C648B6"/>
    <w:rsid w:val="00C64BF0"/>
    <w:rsid w:val="00C65D2E"/>
    <w:rsid w:val="00C66474"/>
    <w:rsid w:val="00C667A7"/>
    <w:rsid w:val="00C66A65"/>
    <w:rsid w:val="00C67E80"/>
    <w:rsid w:val="00C706F4"/>
    <w:rsid w:val="00C71E26"/>
    <w:rsid w:val="00C72606"/>
    <w:rsid w:val="00C727E5"/>
    <w:rsid w:val="00C72A00"/>
    <w:rsid w:val="00C72BAD"/>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5FD"/>
    <w:rsid w:val="00C95B0F"/>
    <w:rsid w:val="00C95DE8"/>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7EB"/>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3BD8"/>
    <w:rsid w:val="00CC43F3"/>
    <w:rsid w:val="00CC49B7"/>
    <w:rsid w:val="00CC518E"/>
    <w:rsid w:val="00CC73F0"/>
    <w:rsid w:val="00CC7693"/>
    <w:rsid w:val="00CD043A"/>
    <w:rsid w:val="00CD0B41"/>
    <w:rsid w:val="00CD1686"/>
    <w:rsid w:val="00CD2738"/>
    <w:rsid w:val="00CD31D5"/>
    <w:rsid w:val="00CD3548"/>
    <w:rsid w:val="00CD3E7D"/>
    <w:rsid w:val="00CD4190"/>
    <w:rsid w:val="00CD435C"/>
    <w:rsid w:val="00CD43C8"/>
    <w:rsid w:val="00CD4898"/>
    <w:rsid w:val="00CD51B9"/>
    <w:rsid w:val="00CD7828"/>
    <w:rsid w:val="00CE086A"/>
    <w:rsid w:val="00CE0D95"/>
    <w:rsid w:val="00CE11B7"/>
    <w:rsid w:val="00CE2264"/>
    <w:rsid w:val="00CE2680"/>
    <w:rsid w:val="00CE2E69"/>
    <w:rsid w:val="00CE3958"/>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094"/>
    <w:rsid w:val="00CF5260"/>
    <w:rsid w:val="00CF52FD"/>
    <w:rsid w:val="00CF5B97"/>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4C50"/>
    <w:rsid w:val="00D05A4D"/>
    <w:rsid w:val="00D05F06"/>
    <w:rsid w:val="00D0725B"/>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929"/>
    <w:rsid w:val="00D26324"/>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1533"/>
    <w:rsid w:val="00D9221E"/>
    <w:rsid w:val="00D93027"/>
    <w:rsid w:val="00D93E95"/>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36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D7E40"/>
    <w:rsid w:val="00DE1323"/>
    <w:rsid w:val="00DE134D"/>
    <w:rsid w:val="00DE13BC"/>
    <w:rsid w:val="00DE1B2F"/>
    <w:rsid w:val="00DE1C00"/>
    <w:rsid w:val="00DE1C5E"/>
    <w:rsid w:val="00DE26E4"/>
    <w:rsid w:val="00DE3538"/>
    <w:rsid w:val="00DE3C28"/>
    <w:rsid w:val="00DE4085"/>
    <w:rsid w:val="00DE417A"/>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680"/>
    <w:rsid w:val="00E05F32"/>
    <w:rsid w:val="00E0616D"/>
    <w:rsid w:val="00E06E9D"/>
    <w:rsid w:val="00E06FC4"/>
    <w:rsid w:val="00E070E6"/>
    <w:rsid w:val="00E10031"/>
    <w:rsid w:val="00E10BB7"/>
    <w:rsid w:val="00E120C4"/>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C9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6DD"/>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5E8"/>
    <w:rsid w:val="00E71155"/>
    <w:rsid w:val="00E71CEE"/>
    <w:rsid w:val="00E73057"/>
    <w:rsid w:val="00E7346A"/>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4BD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629D"/>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CC1"/>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8A7"/>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046"/>
    <w:rsid w:val="00F53525"/>
    <w:rsid w:val="00F546F2"/>
    <w:rsid w:val="00F54D98"/>
    <w:rsid w:val="00F5526F"/>
    <w:rsid w:val="00F55654"/>
    <w:rsid w:val="00F556B0"/>
    <w:rsid w:val="00F562EA"/>
    <w:rsid w:val="00F5653D"/>
    <w:rsid w:val="00F566BF"/>
    <w:rsid w:val="00F57BF7"/>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0661"/>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6BD"/>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7A6"/>
    <w:rsid w:val="00FB35D5"/>
    <w:rsid w:val="00FB38BB"/>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81E"/>
    <w:rsid w:val="00FE20B2"/>
    <w:rsid w:val="00FE4310"/>
    <w:rsid w:val="00FE54DC"/>
    <w:rsid w:val="00FE5743"/>
    <w:rsid w:val="00FE64CF"/>
    <w:rsid w:val="00FE6521"/>
    <w:rsid w:val="00FE6532"/>
    <w:rsid w:val="00FE6887"/>
    <w:rsid w:val="00FE6C2A"/>
    <w:rsid w:val="00FE76B9"/>
    <w:rsid w:val="00FE7898"/>
    <w:rsid w:val="00FF0181"/>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1"/>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B430C1"/>
    <w:rPr>
      <w:color w:val="605E5C"/>
      <w:shd w:val="clear" w:color="auto" w:fill="E1DFDD"/>
    </w:rPr>
  </w:style>
  <w:style w:type="paragraph" w:customStyle="1" w:styleId="TableParagraph">
    <w:name w:val="Table Paragraph"/>
    <w:basedOn w:val="Normal"/>
    <w:uiPriority w:val="1"/>
    <w:qFormat/>
    <w:rsid w:val="00F53046"/>
    <w:pPr>
      <w:widowControl w:val="0"/>
    </w:pPr>
    <w:rPr>
      <w:rFonts w:asciiTheme="minorHAnsi" w:eastAsiaTheme="minorHAnsi" w:hAnsiTheme="minorHAnsi" w:cstheme="minorBidi"/>
      <w:sz w:val="22"/>
      <w:szCs w:val="22"/>
    </w:rPr>
  </w:style>
  <w:style w:type="character" w:customStyle="1" w:styleId="apple-style-span">
    <w:name w:val="apple-style-span"/>
    <w:rsid w:val="00F53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13443947">
      <w:bodyDiv w:val="1"/>
      <w:marLeft w:val="0"/>
      <w:marRight w:val="0"/>
      <w:marTop w:val="0"/>
      <w:marBottom w:val="0"/>
      <w:divBdr>
        <w:top w:val="none" w:sz="0" w:space="0" w:color="auto"/>
        <w:left w:val="none" w:sz="0" w:space="0" w:color="auto"/>
        <w:bottom w:val="none" w:sz="0" w:space="0" w:color="auto"/>
        <w:right w:val="none" w:sz="0" w:space="0" w:color="auto"/>
      </w:divBdr>
    </w:div>
    <w:div w:id="171725291">
      <w:bodyDiv w:val="1"/>
      <w:marLeft w:val="0"/>
      <w:marRight w:val="0"/>
      <w:marTop w:val="0"/>
      <w:marBottom w:val="0"/>
      <w:divBdr>
        <w:top w:val="none" w:sz="0" w:space="0" w:color="auto"/>
        <w:left w:val="none" w:sz="0" w:space="0" w:color="auto"/>
        <w:bottom w:val="none" w:sz="0" w:space="0" w:color="auto"/>
        <w:right w:val="none" w:sz="0" w:space="0" w:color="auto"/>
      </w:divBdr>
    </w:div>
    <w:div w:id="21131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614727">
      <w:bodyDiv w:val="1"/>
      <w:marLeft w:val="0"/>
      <w:marRight w:val="0"/>
      <w:marTop w:val="0"/>
      <w:marBottom w:val="0"/>
      <w:divBdr>
        <w:top w:val="none" w:sz="0" w:space="0" w:color="auto"/>
        <w:left w:val="none" w:sz="0" w:space="0" w:color="auto"/>
        <w:bottom w:val="none" w:sz="0" w:space="0" w:color="auto"/>
        <w:right w:val="none" w:sz="0" w:space="0" w:color="auto"/>
      </w:divBdr>
    </w:div>
    <w:div w:id="688724023">
      <w:bodyDiv w:val="1"/>
      <w:marLeft w:val="0"/>
      <w:marRight w:val="0"/>
      <w:marTop w:val="0"/>
      <w:marBottom w:val="0"/>
      <w:divBdr>
        <w:top w:val="none" w:sz="0" w:space="0" w:color="auto"/>
        <w:left w:val="none" w:sz="0" w:space="0" w:color="auto"/>
        <w:bottom w:val="none" w:sz="0" w:space="0" w:color="auto"/>
        <w:right w:val="none" w:sz="0" w:space="0" w:color="auto"/>
      </w:divBdr>
    </w:div>
    <w:div w:id="76869834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4664908">
      <w:bodyDiv w:val="1"/>
      <w:marLeft w:val="0"/>
      <w:marRight w:val="0"/>
      <w:marTop w:val="0"/>
      <w:marBottom w:val="0"/>
      <w:divBdr>
        <w:top w:val="none" w:sz="0" w:space="0" w:color="auto"/>
        <w:left w:val="none" w:sz="0" w:space="0" w:color="auto"/>
        <w:bottom w:val="none" w:sz="0" w:space="0" w:color="auto"/>
        <w:right w:val="none" w:sz="0" w:space="0" w:color="auto"/>
      </w:divBdr>
    </w:div>
    <w:div w:id="1442728852">
      <w:bodyDiv w:val="1"/>
      <w:marLeft w:val="0"/>
      <w:marRight w:val="0"/>
      <w:marTop w:val="0"/>
      <w:marBottom w:val="0"/>
      <w:divBdr>
        <w:top w:val="none" w:sz="0" w:space="0" w:color="auto"/>
        <w:left w:val="none" w:sz="0" w:space="0" w:color="auto"/>
        <w:bottom w:val="none" w:sz="0" w:space="0" w:color="auto"/>
        <w:right w:val="none" w:sz="0" w:space="0" w:color="auto"/>
      </w:divBdr>
    </w:div>
    <w:div w:id="1532450730">
      <w:bodyDiv w:val="1"/>
      <w:marLeft w:val="0"/>
      <w:marRight w:val="0"/>
      <w:marTop w:val="0"/>
      <w:marBottom w:val="0"/>
      <w:divBdr>
        <w:top w:val="none" w:sz="0" w:space="0" w:color="auto"/>
        <w:left w:val="none" w:sz="0" w:space="0" w:color="auto"/>
        <w:bottom w:val="none" w:sz="0" w:space="0" w:color="auto"/>
        <w:right w:val="none" w:sz="0" w:space="0" w:color="auto"/>
      </w:divBdr>
    </w:div>
    <w:div w:id="156506618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05991937">
      <w:bodyDiv w:val="1"/>
      <w:marLeft w:val="0"/>
      <w:marRight w:val="0"/>
      <w:marTop w:val="0"/>
      <w:marBottom w:val="0"/>
      <w:divBdr>
        <w:top w:val="none" w:sz="0" w:space="0" w:color="auto"/>
        <w:left w:val="none" w:sz="0" w:space="0" w:color="auto"/>
        <w:bottom w:val="none" w:sz="0" w:space="0" w:color="auto"/>
        <w:right w:val="none" w:sz="0" w:space="0" w:color="auto"/>
      </w:divBdr>
    </w:div>
    <w:div w:id="19282234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9690083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6055333">
      <w:bodyDiv w:val="1"/>
      <w:marLeft w:val="0"/>
      <w:marRight w:val="0"/>
      <w:marTop w:val="0"/>
      <w:marBottom w:val="0"/>
      <w:divBdr>
        <w:top w:val="none" w:sz="0" w:space="0" w:color="auto"/>
        <w:left w:val="none" w:sz="0" w:space="0" w:color="auto"/>
        <w:bottom w:val="none" w:sz="0" w:space="0" w:color="auto"/>
        <w:right w:val="none" w:sz="0" w:space="0" w:color="auto"/>
      </w:divBdr>
    </w:div>
    <w:div w:id="2127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69</Pages>
  <Words>20516</Words>
  <Characters>116945</Characters>
  <Application>Microsoft Office Word</Application>
  <DocSecurity>0</DocSecurity>
  <Lines>974</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137187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337</cp:revision>
  <cp:lastPrinted>2018-02-16T07:12:00Z</cp:lastPrinted>
  <dcterms:created xsi:type="dcterms:W3CDTF">2022-10-31T11:36:00Z</dcterms:created>
  <dcterms:modified xsi:type="dcterms:W3CDTF">2024-08-28T11:56:00Z</dcterms:modified>
</cp:coreProperties>
</file>